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 xml:space="preserve">dodávať služby a plnenia podľa tejto Zmluvy riadne a včas za </w:t>
      </w:r>
      <w:r w:rsidRPr="00221203">
        <w:rPr>
          <w:rFonts w:ascii="Arial" w:hAnsi="Arial" w:cs="Arial"/>
          <w:sz w:val="22"/>
          <w:szCs w:val="22"/>
        </w:rPr>
        <w:lastRenderedPageBreak/>
        <w:t>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5DDF0AB4" w:rsidR="00EA1C6D" w:rsidRDefault="00BC0939" w:rsidP="00D27911">
      <w:pPr>
        <w:pStyle w:val="Odsekzoznamu"/>
        <w:numPr>
          <w:ilvl w:val="1"/>
          <w:numId w:val="2"/>
        </w:numPr>
        <w:ind w:left="426" w:hanging="426"/>
        <w:jc w:val="both"/>
        <w:rPr>
          <w:rFonts w:ascii="Arial" w:hAnsi="Arial" w:cs="Arial"/>
          <w:sz w:val="22"/>
          <w:szCs w:val="22"/>
        </w:rPr>
      </w:pPr>
      <w:ins w:id="2" w:author="Marcela T." w:date="2019-05-31T17:51:00Z">
        <w:r w:rsidRPr="00B739E3">
          <w:rPr>
            <w:rFonts w:ascii="Times New Roman" w:hAnsi="Times New Roman" w:cs="Times New Roman"/>
          </w:rPr>
          <w:t>Dodávateľ je povinný zabezpečiť zhodnotenie alebo zneškodnenie odpadu u oprávnenej osoby a v súlade s hierarchiou odpadového hospodárstva podľa zákona o odpadoch. To znamená, že v prípade odpadu kategórie 200201 (biologický odpad) dodávateľ zabezpečí jeho prednostné kompostovanie, v prípade odpadu kategórie 200203 (odpad z čistenia ulíc) dodávateľ zabezpečí jeho zneškodnenie na skládke odpadov</w:t>
        </w:r>
      </w:ins>
      <w:bookmarkStart w:id="3" w:name="_GoBack"/>
      <w:bookmarkEnd w:id="3"/>
      <w:del w:id="4" w:author="Marcela T." w:date="2019-05-31T17:51:00Z">
        <w:r w:rsidR="00B976AE" w:rsidRPr="00B976AE" w:rsidDel="00BC0939">
          <w:rPr>
            <w:rFonts w:ascii="Arial" w:hAnsi="Arial" w:cs="Arial"/>
            <w:sz w:val="22"/>
            <w:szCs w:val="22"/>
          </w:rPr>
          <w:delTex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delText>
        </w:r>
        <w:r w:rsidR="008A5F2B" w:rsidDel="00BC0939">
          <w:rPr>
            <w:rFonts w:ascii="Arial" w:hAnsi="Arial" w:cs="Arial"/>
            <w:sz w:val="22"/>
            <w:szCs w:val="22"/>
          </w:rPr>
          <w:delText xml:space="preserve"> Dodávateľ nebude skládkovať viac ako 10 % všetkého odpadu</w:delText>
        </w:r>
      </w:del>
      <w:r w:rsidR="008A5F2B">
        <w:rPr>
          <w:rFonts w:ascii="Arial" w:hAnsi="Arial" w:cs="Arial"/>
          <w:sz w:val="22"/>
          <w:szCs w:val="22"/>
        </w:rPr>
        <w:t>.</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 xml:space="preserve">é požiadavky podľa </w:t>
      </w:r>
      <w:r w:rsidR="008A5F2B">
        <w:rPr>
          <w:rFonts w:ascii="Arial" w:hAnsi="Arial" w:cs="Arial"/>
          <w:sz w:val="22"/>
          <w:szCs w:val="22"/>
        </w:rPr>
        <w:lastRenderedPageBreak/>
        <w:t>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5"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5"/>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lastRenderedPageBreak/>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 xml:space="preserve">pohľadávok objednávateľa voči dodávateľovi podľa tejto Zmluvy, škôd a zmluvných pokút, pri ktorých vznikol </w:t>
      </w:r>
      <w:r w:rsidRPr="00D61EB1">
        <w:rPr>
          <w:rFonts w:ascii="Arial" w:hAnsi="Arial" w:cs="Arial"/>
          <w:sz w:val="22"/>
          <w:szCs w:val="22"/>
        </w:rPr>
        <w:lastRenderedPageBreak/>
        <w:t>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Osobitné práva 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lastRenderedPageBreak/>
        <w:t>Ak bola výkonová zábezpeka poskytnutá formou zloženia finančných prostriedkov na bankový účet objednávateľa podľa bodu 6.18.2. tejto Zmluvy, v 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lastRenderedPageBreak/>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w:t>
      </w:r>
      <w:r w:rsidR="00B92F04" w:rsidRPr="00B92F04">
        <w:rPr>
          <w:rFonts w:ascii="Arial" w:hAnsi="Arial" w:cs="Arial"/>
          <w:sz w:val="22"/>
          <w:szCs w:val="22"/>
        </w:rPr>
        <w:lastRenderedPageBreak/>
        <w:t>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na nasledovných zmluvných pravidlách pre zmenu 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w:t>
      </w:r>
      <w:r w:rsidRPr="00731FB2">
        <w:rPr>
          <w:rFonts w:ascii="Arial" w:hAnsi="Arial" w:cs="Arial"/>
          <w:sz w:val="22"/>
          <w:szCs w:val="22"/>
        </w:rPr>
        <w:lastRenderedPageBreak/>
        <w:t>v plnení povinnej strany, nastala nezávisle na vôli povinnej strany, nemožno pri nej s ohľadom na okolnosti predpokladať, že by povinná strana túto prekážku alebo jej dôsledky 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 xml:space="preserve">poskytovania </w:t>
      </w:r>
      <w:r w:rsidRPr="00D4075A">
        <w:rPr>
          <w:rStyle w:val="Bodytext20"/>
          <w:rFonts w:ascii="Arial" w:eastAsia="Courier New" w:hAnsi="Arial" w:cs="Arial"/>
          <w:sz w:val="22"/>
          <w:szCs w:val="22"/>
        </w:rPr>
        <w:lastRenderedPageBreak/>
        <w:t>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6" w:name="RANGE!A1:H32"/>
      <w:bookmarkEnd w:id="6"/>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7"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7"/>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743790A1" w:rsidR="00C55E76" w:rsidRPr="001567C1" w:rsidRDefault="00585A6A" w:rsidP="00C55E76">
      <w:pPr>
        <w:pStyle w:val="F2-ZkladnText"/>
        <w:rPr>
          <w:rFonts w:cs="Arial"/>
          <w:sz w:val="20"/>
        </w:rPr>
      </w:pPr>
      <w:ins w:id="8" w:author="Marcela T." w:date="2019-05-26T12:55:00Z">
        <w:r w:rsidRPr="001739F9">
          <w:rPr>
            <w:rFonts w:cs="Arial"/>
            <w:sz w:val="20"/>
          </w:rPr>
          <w:t>Požaduje sa uviesť cenu za 1 hodinu činnosti vykonávanej ručne tromi pracovníkmi Dodávateľa, za hodinu výkonu vozidla  a cenu za 1 km jazdy jedného vozidla do 5 ton vrátane vodiča.</w:t>
        </w:r>
      </w:ins>
      <w:del w:id="9" w:author="Marcela T." w:date="2019-05-26T12:55:00Z">
        <w:r w:rsidR="00C55E76" w:rsidRPr="001567C1" w:rsidDel="00585A6A">
          <w:rPr>
            <w:rFonts w:cs="Arial"/>
            <w:sz w:val="20"/>
          </w:rPr>
          <w:delText>Požaduje sa uviesť cenu za 1 hodinu činnosti vykonávanej ručne tromi pracovníkmi Dodávateľa a cenu za 1 km jazdy jedného vozidla do 5 ton vrátane vodiča.</w:delText>
        </w:r>
      </w:del>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lastRenderedPageBreak/>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lastRenderedPageBreak/>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44BB1F40" w14:textId="77777777" w:rsidR="001105E2" w:rsidRDefault="001105E2" w:rsidP="001F5443">
      <w:pPr>
        <w:ind w:left="284"/>
        <w:rPr>
          <w:rFonts w:ascii="Times New Roman" w:hAnsi="Times New Roman"/>
        </w:rPr>
        <w:sectPr w:rsidR="001105E2" w:rsidSect="00D347F4">
          <w:headerReference w:type="default" r:id="rId12"/>
          <w:footerReference w:type="default" r:id="rId13"/>
          <w:footerReference w:type="first" r:id="rId14"/>
          <w:pgSz w:w="11906" w:h="16838"/>
          <w:pgMar w:top="567" w:right="1418" w:bottom="992" w:left="1418" w:header="709" w:footer="709" w:gutter="0"/>
          <w:cols w:space="708"/>
          <w:docGrid w:linePitch="360"/>
        </w:sectPr>
      </w:pPr>
    </w:p>
    <w:p w14:paraId="0B96BDC7" w14:textId="7C458FA8" w:rsidR="00706D45" w:rsidRDefault="00706D45" w:rsidP="001F5443">
      <w:pPr>
        <w:ind w:left="284"/>
        <w:rPr>
          <w:rFonts w:ascii="Times New Roman" w:hAnsi="Times New Roman"/>
        </w:rPr>
      </w:pPr>
    </w:p>
    <w:p w14:paraId="6F06410F" w14:textId="3A6C42E9" w:rsidR="00706D45" w:rsidRPr="00DA6550" w:rsidRDefault="00706D45" w:rsidP="00D347F4">
      <w:pPr>
        <w:rPr>
          <w:rFonts w:ascii="Times New Roman" w:hAnsi="Times New Roman"/>
        </w:rPr>
      </w:pPr>
    </w:p>
    <w:tbl>
      <w:tblPr>
        <w:tblW w:w="5000" w:type="pct"/>
        <w:jc w:val="center"/>
        <w:tblCellMar>
          <w:left w:w="70" w:type="dxa"/>
          <w:right w:w="70" w:type="dxa"/>
        </w:tblCellMar>
        <w:tblLook w:val="04A0" w:firstRow="1" w:lastRow="0" w:firstColumn="1" w:lastColumn="0" w:noHBand="0" w:noVBand="1"/>
      </w:tblPr>
      <w:tblGrid>
        <w:gridCol w:w="274"/>
        <w:gridCol w:w="1986"/>
        <w:gridCol w:w="274"/>
        <w:gridCol w:w="8702"/>
        <w:gridCol w:w="1724"/>
        <w:gridCol w:w="474"/>
        <w:gridCol w:w="1835"/>
      </w:tblGrid>
      <w:tr w:rsidR="00783B2D" w:rsidRPr="00182097" w14:paraId="71714792" w14:textId="77777777" w:rsidTr="007E58D9">
        <w:trPr>
          <w:trHeight w:val="375"/>
          <w:jc w:val="center"/>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258B70C0" w14:textId="33032F04" w:rsidR="00783B2D" w:rsidRPr="00182097" w:rsidRDefault="00783B2D" w:rsidP="00B042C3">
            <w:pPr>
              <w:widowControl/>
              <w:jc w:val="center"/>
              <w:rPr>
                <w:rFonts w:ascii="Arial CE" w:eastAsia="Times New Roman" w:hAnsi="Arial CE" w:cs="Arial CE"/>
                <w:b/>
                <w:bCs/>
                <w:color w:val="auto"/>
                <w:sz w:val="28"/>
                <w:szCs w:val="28"/>
                <w:lang w:bidi="ar-SA"/>
              </w:rPr>
            </w:pPr>
            <w:r w:rsidRPr="00182097">
              <w:rPr>
                <w:rFonts w:ascii="Arial CE" w:eastAsia="Times New Roman" w:hAnsi="Arial CE" w:cs="Arial CE"/>
                <w:b/>
                <w:bCs/>
                <w:color w:val="auto"/>
                <w:sz w:val="28"/>
                <w:szCs w:val="28"/>
                <w:lang w:bidi="ar-SA"/>
              </w:rPr>
              <w:t>Oblasť č. 5_strojné a ručné čistenie komunikác</w:t>
            </w:r>
            <w:r>
              <w:rPr>
                <w:rFonts w:ascii="Arial CE" w:eastAsia="Times New Roman" w:hAnsi="Arial CE" w:cs="Arial CE"/>
                <w:b/>
                <w:bCs/>
                <w:color w:val="auto"/>
                <w:sz w:val="28"/>
                <w:szCs w:val="28"/>
                <w:lang w:bidi="ar-SA"/>
              </w:rPr>
              <w:t>i</w:t>
            </w:r>
            <w:r w:rsidRPr="00182097">
              <w:rPr>
                <w:rFonts w:ascii="Arial CE" w:eastAsia="Times New Roman" w:hAnsi="Arial CE" w:cs="Arial CE"/>
                <w:b/>
                <w:bCs/>
                <w:color w:val="auto"/>
                <w:sz w:val="28"/>
                <w:szCs w:val="28"/>
                <w:lang w:bidi="ar-SA"/>
              </w:rPr>
              <w:t>í (</w:t>
            </w:r>
            <w:r>
              <w:rPr>
                <w:rFonts w:ascii="Arial CE" w:eastAsia="Times New Roman" w:hAnsi="Arial CE" w:cs="Arial CE"/>
                <w:b/>
                <w:bCs/>
                <w:color w:val="auto"/>
                <w:sz w:val="28"/>
                <w:szCs w:val="28"/>
                <w:lang w:bidi="ar-SA"/>
              </w:rPr>
              <w:t xml:space="preserve">východiskové </w:t>
            </w:r>
            <w:r w:rsidRPr="00182097">
              <w:rPr>
                <w:rFonts w:ascii="Arial CE" w:eastAsia="Times New Roman" w:hAnsi="Arial CE" w:cs="Arial CE"/>
                <w:b/>
                <w:bCs/>
                <w:color w:val="auto"/>
                <w:sz w:val="28"/>
                <w:szCs w:val="28"/>
                <w:lang w:bidi="ar-SA"/>
              </w:rPr>
              <w:t>obdobie od 15.</w:t>
            </w:r>
            <w:r w:rsidR="00B042C3">
              <w:rPr>
                <w:rFonts w:ascii="Arial CE" w:eastAsia="Times New Roman" w:hAnsi="Arial CE" w:cs="Arial CE"/>
                <w:b/>
                <w:bCs/>
                <w:color w:val="auto"/>
                <w:sz w:val="28"/>
                <w:szCs w:val="28"/>
                <w:lang w:bidi="ar-SA"/>
              </w:rPr>
              <w:t>5</w:t>
            </w:r>
            <w:r w:rsidRPr="00182097">
              <w:rPr>
                <w:rFonts w:ascii="Arial CE" w:eastAsia="Times New Roman" w:hAnsi="Arial CE" w:cs="Arial CE"/>
                <w:b/>
                <w:bCs/>
                <w:color w:val="auto"/>
                <w:sz w:val="28"/>
                <w:szCs w:val="28"/>
                <w:lang w:bidi="ar-SA"/>
              </w:rPr>
              <w:t>.2019 do 14.</w:t>
            </w:r>
            <w:r w:rsidR="00B042C3" w:rsidRPr="00182097">
              <w:rPr>
                <w:rFonts w:ascii="Arial CE" w:eastAsia="Times New Roman" w:hAnsi="Arial CE" w:cs="Arial CE"/>
                <w:b/>
                <w:bCs/>
                <w:color w:val="auto"/>
                <w:sz w:val="28"/>
                <w:szCs w:val="28"/>
                <w:lang w:bidi="ar-SA"/>
              </w:rPr>
              <w:t>1</w:t>
            </w:r>
            <w:r w:rsidR="00B042C3">
              <w:rPr>
                <w:rFonts w:ascii="Arial CE" w:eastAsia="Times New Roman" w:hAnsi="Arial CE" w:cs="Arial CE"/>
                <w:b/>
                <w:bCs/>
                <w:color w:val="auto"/>
                <w:sz w:val="28"/>
                <w:szCs w:val="28"/>
                <w:lang w:bidi="ar-SA"/>
              </w:rPr>
              <w:t>1</w:t>
            </w:r>
            <w:r w:rsidRPr="00182097">
              <w:rPr>
                <w:rFonts w:ascii="Arial CE" w:eastAsia="Times New Roman" w:hAnsi="Arial CE" w:cs="Arial CE"/>
                <w:b/>
                <w:bCs/>
                <w:color w:val="auto"/>
                <w:sz w:val="28"/>
                <w:szCs w:val="28"/>
                <w:lang w:bidi="ar-SA"/>
              </w:rPr>
              <w:t>.2019)</w:t>
            </w:r>
          </w:p>
        </w:tc>
      </w:tr>
      <w:tr w:rsidR="00783B2D" w:rsidRPr="00182097" w14:paraId="2234EE2E" w14:textId="77777777" w:rsidTr="007E58D9">
        <w:trPr>
          <w:trHeight w:val="975"/>
          <w:jc w:val="center"/>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21D3935E"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 </w:t>
            </w:r>
          </w:p>
        </w:tc>
        <w:tc>
          <w:tcPr>
            <w:tcW w:w="656" w:type="pct"/>
            <w:tcBorders>
              <w:top w:val="single" w:sz="4" w:space="0" w:color="auto"/>
              <w:left w:val="nil"/>
              <w:bottom w:val="nil"/>
              <w:right w:val="single" w:sz="4" w:space="0" w:color="auto"/>
            </w:tcBorders>
            <w:shd w:val="clear" w:color="000000" w:fill="C0C0C0"/>
            <w:noWrap/>
            <w:vAlign w:val="center"/>
            <w:hideMark/>
          </w:tcPr>
          <w:p w14:paraId="4CC94335"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60241BB9" w14:textId="77777777" w:rsidR="00783B2D" w:rsidRPr="00182097" w:rsidRDefault="00783B2D" w:rsidP="007E58D9">
            <w:pPr>
              <w:widowControl/>
              <w:jc w:val="center"/>
              <w:rPr>
                <w:rFonts w:ascii="Arial CE" w:eastAsia="Times New Roman" w:hAnsi="Arial CE" w:cs="Arial CE"/>
                <w:b/>
                <w:bCs/>
                <w:color w:val="auto"/>
                <w:lang w:bidi="ar-SA"/>
              </w:rPr>
            </w:pPr>
            <w:r w:rsidRPr="00182097">
              <w:rPr>
                <w:rFonts w:ascii="Arial CE" w:eastAsia="Times New Roman" w:hAnsi="Arial CE" w:cs="Arial CE"/>
                <w:b/>
                <w:bCs/>
                <w:color w:val="auto"/>
                <w:lang w:bidi="ar-SA"/>
              </w:rPr>
              <w:t> </w:t>
            </w:r>
          </w:p>
        </w:tc>
        <w:tc>
          <w:tcPr>
            <w:tcW w:w="2855" w:type="pct"/>
            <w:tcBorders>
              <w:top w:val="single" w:sz="4" w:space="0" w:color="auto"/>
              <w:left w:val="nil"/>
              <w:bottom w:val="nil"/>
              <w:right w:val="single" w:sz="4" w:space="0" w:color="auto"/>
            </w:tcBorders>
            <w:shd w:val="clear" w:color="000000" w:fill="C0C0C0"/>
            <w:noWrap/>
            <w:vAlign w:val="center"/>
            <w:hideMark/>
          </w:tcPr>
          <w:p w14:paraId="64486F62"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Popis činnosti</w:t>
            </w:r>
          </w:p>
        </w:tc>
        <w:tc>
          <w:tcPr>
            <w:tcW w:w="570" w:type="pct"/>
            <w:tcBorders>
              <w:top w:val="single" w:sz="4" w:space="0" w:color="auto"/>
              <w:left w:val="nil"/>
              <w:bottom w:val="nil"/>
              <w:right w:val="single" w:sz="4" w:space="0" w:color="auto"/>
            </w:tcBorders>
            <w:shd w:val="clear" w:color="000000" w:fill="C0C0C0"/>
            <w:noWrap/>
            <w:vAlign w:val="center"/>
            <w:hideMark/>
          </w:tcPr>
          <w:p w14:paraId="49E5E103" w14:textId="77777777" w:rsidR="00783B2D" w:rsidRPr="00182097" w:rsidRDefault="00783B2D" w:rsidP="007E58D9">
            <w:pPr>
              <w:widowControl/>
              <w:jc w:val="right"/>
              <w:rPr>
                <w:rFonts w:ascii="Arial CE" w:eastAsia="Times New Roman" w:hAnsi="Arial CE" w:cs="Arial CE"/>
                <w:b/>
                <w:bCs/>
                <w:color w:val="auto"/>
                <w:lang w:bidi="ar-SA"/>
              </w:rPr>
            </w:pPr>
            <w:r w:rsidRPr="00182097">
              <w:rPr>
                <w:rFonts w:ascii="Arial CE" w:eastAsia="Times New Roman" w:hAnsi="Arial CE" w:cs="Arial CE"/>
                <w:b/>
                <w:bCs/>
                <w:color w:val="auto"/>
                <w:lang w:bidi="ar-SA"/>
              </w:rPr>
              <w:t>Výmera</w:t>
            </w:r>
          </w:p>
        </w:tc>
        <w:tc>
          <w:tcPr>
            <w:tcW w:w="145" w:type="pct"/>
            <w:tcBorders>
              <w:top w:val="single" w:sz="4" w:space="0" w:color="auto"/>
              <w:left w:val="nil"/>
              <w:bottom w:val="nil"/>
              <w:right w:val="single" w:sz="4" w:space="0" w:color="auto"/>
            </w:tcBorders>
            <w:shd w:val="clear" w:color="000000" w:fill="C0C0C0"/>
            <w:noWrap/>
            <w:vAlign w:val="center"/>
            <w:hideMark/>
          </w:tcPr>
          <w:p w14:paraId="12F604D6"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MJ</w:t>
            </w:r>
          </w:p>
        </w:tc>
        <w:tc>
          <w:tcPr>
            <w:tcW w:w="606" w:type="pct"/>
            <w:tcBorders>
              <w:top w:val="single" w:sz="4" w:space="0" w:color="auto"/>
              <w:left w:val="nil"/>
              <w:bottom w:val="nil"/>
              <w:right w:val="single" w:sz="4" w:space="0" w:color="auto"/>
            </w:tcBorders>
            <w:shd w:val="clear" w:color="000000" w:fill="C0C0C0"/>
            <w:vAlign w:val="center"/>
            <w:hideMark/>
          </w:tcPr>
          <w:p w14:paraId="032449EE" w14:textId="77777777" w:rsidR="00783B2D" w:rsidRPr="00182097" w:rsidRDefault="00783B2D" w:rsidP="007E58D9">
            <w:pPr>
              <w:widowControl/>
              <w:jc w:val="center"/>
              <w:rPr>
                <w:rFonts w:ascii="Arial CE" w:eastAsia="Times New Roman" w:hAnsi="Arial CE" w:cs="Arial CE"/>
                <w:b/>
                <w:bCs/>
                <w:color w:val="auto"/>
                <w:lang w:bidi="ar-SA"/>
              </w:rPr>
            </w:pPr>
            <w:r w:rsidRPr="00182097">
              <w:rPr>
                <w:rFonts w:ascii="Arial CE" w:eastAsia="Times New Roman" w:hAnsi="Arial CE" w:cs="Arial CE"/>
                <w:b/>
                <w:bCs/>
                <w:color w:val="auto"/>
                <w:lang w:bidi="ar-SA"/>
              </w:rPr>
              <w:t>Celkové náklady za obdobie bez DPH</w:t>
            </w:r>
          </w:p>
        </w:tc>
      </w:tr>
      <w:tr w:rsidR="00783B2D" w:rsidRPr="00182097" w14:paraId="668ED232" w14:textId="77777777" w:rsidTr="007E58D9">
        <w:trPr>
          <w:trHeight w:val="300"/>
          <w:jc w:val="center"/>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3A20F76"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656"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B380DEA"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Strojné čistenie</w:t>
            </w:r>
            <w:r w:rsidRPr="00182097">
              <w:rPr>
                <w:rFonts w:ascii="Arial CE" w:eastAsia="Times New Roman" w:hAnsi="Arial CE" w:cs="Arial CE"/>
                <w:color w:val="auto"/>
                <w:lang w:bidi="ar-SA"/>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107AA10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single" w:sz="8" w:space="0" w:color="auto"/>
              <w:left w:val="nil"/>
              <w:bottom w:val="single" w:sz="4" w:space="0" w:color="auto"/>
              <w:right w:val="single" w:sz="4" w:space="0" w:color="auto"/>
            </w:tcBorders>
            <w:shd w:val="clear" w:color="auto" w:fill="auto"/>
            <w:noWrap/>
            <w:vAlign w:val="bottom"/>
            <w:hideMark/>
          </w:tcPr>
          <w:p w14:paraId="4B7F526B"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strojné zametanie</w:t>
            </w:r>
          </w:p>
        </w:tc>
        <w:tc>
          <w:tcPr>
            <w:tcW w:w="570" w:type="pct"/>
            <w:tcBorders>
              <w:top w:val="single" w:sz="8" w:space="0" w:color="auto"/>
              <w:left w:val="nil"/>
              <w:bottom w:val="single" w:sz="4" w:space="0" w:color="auto"/>
              <w:right w:val="nil"/>
            </w:tcBorders>
            <w:shd w:val="clear" w:color="auto" w:fill="auto"/>
            <w:noWrap/>
            <w:vAlign w:val="center"/>
            <w:hideMark/>
          </w:tcPr>
          <w:p w14:paraId="6E89AF68"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118 880 </w:t>
            </w:r>
          </w:p>
        </w:tc>
        <w:tc>
          <w:tcPr>
            <w:tcW w:w="145" w:type="pct"/>
            <w:tcBorders>
              <w:top w:val="single" w:sz="8" w:space="0" w:color="auto"/>
              <w:left w:val="single" w:sz="4" w:space="0" w:color="auto"/>
              <w:bottom w:val="single" w:sz="4" w:space="0" w:color="auto"/>
              <w:right w:val="nil"/>
            </w:tcBorders>
            <w:shd w:val="clear" w:color="auto" w:fill="auto"/>
            <w:noWrap/>
            <w:vAlign w:val="center"/>
            <w:hideMark/>
          </w:tcPr>
          <w:p w14:paraId="331B0F22"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302069FD"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0E6B9470" w14:textId="77777777" w:rsidTr="007E58D9">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1022A65A"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1C548A89"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72537A5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2855" w:type="pct"/>
            <w:tcBorders>
              <w:top w:val="nil"/>
              <w:left w:val="nil"/>
              <w:bottom w:val="single" w:sz="4" w:space="0" w:color="auto"/>
              <w:right w:val="single" w:sz="4" w:space="0" w:color="auto"/>
            </w:tcBorders>
            <w:shd w:val="clear" w:color="auto" w:fill="auto"/>
            <w:noWrap/>
            <w:vAlign w:val="bottom"/>
            <w:hideMark/>
          </w:tcPr>
          <w:p w14:paraId="07885962"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strojné zametanie mimo cykličnosť</w:t>
            </w:r>
          </w:p>
        </w:tc>
        <w:tc>
          <w:tcPr>
            <w:tcW w:w="570" w:type="pct"/>
            <w:tcBorders>
              <w:top w:val="nil"/>
              <w:left w:val="nil"/>
              <w:bottom w:val="single" w:sz="4" w:space="0" w:color="auto"/>
              <w:right w:val="nil"/>
            </w:tcBorders>
            <w:shd w:val="clear" w:color="auto" w:fill="auto"/>
            <w:noWrap/>
            <w:vAlign w:val="center"/>
            <w:hideMark/>
          </w:tcPr>
          <w:p w14:paraId="14D9C412"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915 000 </w:t>
            </w:r>
          </w:p>
        </w:tc>
        <w:tc>
          <w:tcPr>
            <w:tcW w:w="145" w:type="pct"/>
            <w:tcBorders>
              <w:top w:val="nil"/>
              <w:left w:val="single" w:sz="4" w:space="0" w:color="auto"/>
              <w:bottom w:val="single" w:sz="4" w:space="0" w:color="auto"/>
              <w:right w:val="nil"/>
            </w:tcBorders>
            <w:shd w:val="clear" w:color="auto" w:fill="auto"/>
            <w:noWrap/>
            <w:vAlign w:val="center"/>
            <w:hideMark/>
          </w:tcPr>
          <w:p w14:paraId="01439440"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189B0716"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26CC7A46" w14:textId="77777777" w:rsidTr="007E58D9">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502A4991"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01551CB4"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393AD918"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3</w:t>
            </w:r>
          </w:p>
        </w:tc>
        <w:tc>
          <w:tcPr>
            <w:tcW w:w="2855" w:type="pct"/>
            <w:tcBorders>
              <w:top w:val="nil"/>
              <w:left w:val="nil"/>
              <w:bottom w:val="single" w:sz="4" w:space="0" w:color="auto"/>
              <w:right w:val="single" w:sz="4" w:space="0" w:color="auto"/>
            </w:tcBorders>
            <w:shd w:val="clear" w:color="auto" w:fill="auto"/>
            <w:noWrap/>
            <w:vAlign w:val="bottom"/>
            <w:hideMark/>
          </w:tcPr>
          <w:p w14:paraId="21A72DF0"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splachovanie</w:t>
            </w:r>
          </w:p>
        </w:tc>
        <w:tc>
          <w:tcPr>
            <w:tcW w:w="570" w:type="pct"/>
            <w:tcBorders>
              <w:top w:val="nil"/>
              <w:left w:val="nil"/>
              <w:bottom w:val="single" w:sz="4" w:space="0" w:color="auto"/>
              <w:right w:val="nil"/>
            </w:tcBorders>
            <w:shd w:val="clear" w:color="auto" w:fill="auto"/>
            <w:noWrap/>
            <w:vAlign w:val="center"/>
            <w:hideMark/>
          </w:tcPr>
          <w:p w14:paraId="259A0251"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737 285 </w:t>
            </w:r>
          </w:p>
        </w:tc>
        <w:tc>
          <w:tcPr>
            <w:tcW w:w="145" w:type="pct"/>
            <w:tcBorders>
              <w:top w:val="nil"/>
              <w:left w:val="single" w:sz="4" w:space="0" w:color="auto"/>
              <w:bottom w:val="single" w:sz="4" w:space="0" w:color="auto"/>
              <w:right w:val="nil"/>
            </w:tcBorders>
            <w:shd w:val="clear" w:color="auto" w:fill="auto"/>
            <w:noWrap/>
            <w:vAlign w:val="center"/>
            <w:hideMark/>
          </w:tcPr>
          <w:p w14:paraId="2057A4C3"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5D587D51"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7D682135" w14:textId="77777777" w:rsidTr="007E58D9">
        <w:trPr>
          <w:trHeight w:val="300"/>
          <w:jc w:val="center"/>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0D7B8DD9"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656" w:type="pct"/>
            <w:vMerge w:val="restart"/>
            <w:tcBorders>
              <w:top w:val="nil"/>
              <w:left w:val="single" w:sz="4" w:space="0" w:color="auto"/>
              <w:bottom w:val="single" w:sz="8" w:space="0" w:color="000000"/>
              <w:right w:val="single" w:sz="4" w:space="0" w:color="auto"/>
            </w:tcBorders>
            <w:shd w:val="clear" w:color="auto" w:fill="auto"/>
            <w:vAlign w:val="center"/>
            <w:hideMark/>
          </w:tcPr>
          <w:p w14:paraId="57FD7D12"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Ručné čistenie</w:t>
            </w:r>
            <w:r w:rsidRPr="00182097">
              <w:rPr>
                <w:rFonts w:ascii="Arial CE" w:eastAsia="Times New Roman" w:hAnsi="Arial CE" w:cs="Arial CE"/>
                <w:color w:val="auto"/>
                <w:lang w:bidi="ar-SA"/>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32B4011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center"/>
            <w:hideMark/>
          </w:tcPr>
          <w:p w14:paraId="3E99C7BC"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vyčistenie pešej zóny, lávky, chodníka, parkoviska, schodov, zastávky MHD</w:t>
            </w:r>
          </w:p>
        </w:tc>
        <w:tc>
          <w:tcPr>
            <w:tcW w:w="570" w:type="pct"/>
            <w:tcBorders>
              <w:top w:val="nil"/>
              <w:left w:val="nil"/>
              <w:bottom w:val="single" w:sz="4" w:space="0" w:color="auto"/>
              <w:right w:val="nil"/>
            </w:tcBorders>
            <w:shd w:val="clear" w:color="auto" w:fill="auto"/>
            <w:noWrap/>
            <w:vAlign w:val="center"/>
            <w:hideMark/>
          </w:tcPr>
          <w:p w14:paraId="2C9059FB"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217 962 </w:t>
            </w:r>
          </w:p>
        </w:tc>
        <w:tc>
          <w:tcPr>
            <w:tcW w:w="145" w:type="pct"/>
            <w:tcBorders>
              <w:top w:val="nil"/>
              <w:left w:val="single" w:sz="4" w:space="0" w:color="auto"/>
              <w:bottom w:val="single" w:sz="4" w:space="0" w:color="auto"/>
              <w:right w:val="nil"/>
            </w:tcBorders>
            <w:shd w:val="clear" w:color="auto" w:fill="auto"/>
            <w:noWrap/>
            <w:vAlign w:val="center"/>
            <w:hideMark/>
          </w:tcPr>
          <w:p w14:paraId="38D8AE2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B9CE773"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517EF9D6" w14:textId="77777777" w:rsidTr="007E58D9">
        <w:trPr>
          <w:trHeight w:val="1215"/>
          <w:jc w:val="center"/>
        </w:trPr>
        <w:tc>
          <w:tcPr>
            <w:tcW w:w="84" w:type="pct"/>
            <w:vMerge/>
            <w:tcBorders>
              <w:top w:val="nil"/>
              <w:left w:val="single" w:sz="8" w:space="0" w:color="auto"/>
              <w:bottom w:val="single" w:sz="8" w:space="0" w:color="000000"/>
              <w:right w:val="single" w:sz="4" w:space="0" w:color="auto"/>
            </w:tcBorders>
            <w:vAlign w:val="center"/>
            <w:hideMark/>
          </w:tcPr>
          <w:p w14:paraId="1ECEE6F7"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8" w:space="0" w:color="000000"/>
              <w:right w:val="single" w:sz="4" w:space="0" w:color="auto"/>
            </w:tcBorders>
            <w:vAlign w:val="center"/>
            <w:hideMark/>
          </w:tcPr>
          <w:p w14:paraId="027F5D30"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8" w:space="0" w:color="auto"/>
              <w:right w:val="single" w:sz="4" w:space="0" w:color="auto"/>
            </w:tcBorders>
            <w:shd w:val="clear" w:color="auto" w:fill="auto"/>
            <w:noWrap/>
            <w:vAlign w:val="center"/>
            <w:hideMark/>
          </w:tcPr>
          <w:p w14:paraId="6B26AA8A"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2855" w:type="pct"/>
            <w:tcBorders>
              <w:top w:val="nil"/>
              <w:left w:val="nil"/>
              <w:bottom w:val="single" w:sz="8" w:space="0" w:color="auto"/>
              <w:right w:val="single" w:sz="4" w:space="0" w:color="auto"/>
            </w:tcBorders>
            <w:shd w:val="clear" w:color="auto" w:fill="auto"/>
            <w:noWrap/>
            <w:vAlign w:val="center"/>
            <w:hideMark/>
          </w:tcPr>
          <w:p w14:paraId="45696180"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havárie a iné nepredvídané čistenia</w:t>
            </w:r>
          </w:p>
        </w:tc>
        <w:tc>
          <w:tcPr>
            <w:tcW w:w="570" w:type="pct"/>
            <w:tcBorders>
              <w:top w:val="nil"/>
              <w:left w:val="nil"/>
              <w:bottom w:val="nil"/>
              <w:right w:val="nil"/>
            </w:tcBorders>
            <w:shd w:val="clear" w:color="auto" w:fill="auto"/>
            <w:vAlign w:val="center"/>
            <w:hideMark/>
          </w:tcPr>
          <w:p w14:paraId="76CE5585"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havárie v 24 hod zmene 7 dní v týždni (3 x ručný  1 x vozidlo)</w:t>
            </w:r>
          </w:p>
        </w:tc>
        <w:tc>
          <w:tcPr>
            <w:tcW w:w="145" w:type="pct"/>
            <w:tcBorders>
              <w:top w:val="nil"/>
              <w:left w:val="single" w:sz="4" w:space="0" w:color="auto"/>
              <w:bottom w:val="nil"/>
              <w:right w:val="nil"/>
            </w:tcBorders>
            <w:shd w:val="clear" w:color="auto" w:fill="auto"/>
            <w:noWrap/>
            <w:vAlign w:val="center"/>
            <w:hideMark/>
          </w:tcPr>
          <w:p w14:paraId="64B3D057"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 </w:t>
            </w:r>
          </w:p>
        </w:tc>
        <w:tc>
          <w:tcPr>
            <w:tcW w:w="606" w:type="pct"/>
            <w:tcBorders>
              <w:top w:val="nil"/>
              <w:left w:val="single" w:sz="4" w:space="0" w:color="auto"/>
              <w:bottom w:val="nil"/>
              <w:right w:val="single" w:sz="8" w:space="0" w:color="auto"/>
            </w:tcBorders>
            <w:shd w:val="clear" w:color="auto" w:fill="auto"/>
            <w:noWrap/>
            <w:vAlign w:val="center"/>
          </w:tcPr>
          <w:p w14:paraId="614C91B7"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19431369" w14:textId="77777777" w:rsidTr="007E58D9">
        <w:trPr>
          <w:trHeight w:val="315"/>
          <w:jc w:val="center"/>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0F437736"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3</w:t>
            </w:r>
          </w:p>
        </w:tc>
        <w:tc>
          <w:tcPr>
            <w:tcW w:w="656" w:type="pct"/>
            <w:tcBorders>
              <w:top w:val="nil"/>
              <w:left w:val="nil"/>
              <w:bottom w:val="single" w:sz="4" w:space="0" w:color="auto"/>
              <w:right w:val="single" w:sz="4" w:space="0" w:color="auto"/>
            </w:tcBorders>
            <w:shd w:val="clear" w:color="auto" w:fill="auto"/>
            <w:vAlign w:val="center"/>
            <w:hideMark/>
          </w:tcPr>
          <w:p w14:paraId="2A411EBF"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1F454DD8"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nil"/>
              <w:left w:val="nil"/>
              <w:bottom w:val="single" w:sz="8" w:space="0" w:color="auto"/>
              <w:right w:val="single" w:sz="4" w:space="0" w:color="auto"/>
            </w:tcBorders>
            <w:shd w:val="clear" w:color="auto" w:fill="auto"/>
            <w:noWrap/>
            <w:vAlign w:val="center"/>
            <w:hideMark/>
          </w:tcPr>
          <w:p w14:paraId="40C823BF"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kosenie</w:t>
            </w:r>
          </w:p>
        </w:tc>
        <w:tc>
          <w:tcPr>
            <w:tcW w:w="570" w:type="pct"/>
            <w:tcBorders>
              <w:top w:val="single" w:sz="4" w:space="0" w:color="auto"/>
              <w:left w:val="nil"/>
              <w:bottom w:val="single" w:sz="4" w:space="0" w:color="auto"/>
              <w:right w:val="single" w:sz="4" w:space="0" w:color="auto"/>
            </w:tcBorders>
            <w:shd w:val="clear" w:color="auto" w:fill="auto"/>
            <w:noWrap/>
            <w:vAlign w:val="center"/>
            <w:hideMark/>
          </w:tcPr>
          <w:p w14:paraId="59102CC7"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796 214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5C92B8B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03C43572"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03E65D38" w14:textId="77777777" w:rsidTr="007E58D9">
        <w:trPr>
          <w:trHeight w:val="300"/>
          <w:jc w:val="center"/>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4C5113"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4</w:t>
            </w:r>
          </w:p>
        </w:tc>
        <w:tc>
          <w:tcPr>
            <w:tcW w:w="656" w:type="pct"/>
            <w:vMerge w:val="restart"/>
            <w:tcBorders>
              <w:top w:val="nil"/>
              <w:left w:val="single" w:sz="4" w:space="0" w:color="auto"/>
              <w:bottom w:val="single" w:sz="4" w:space="0" w:color="auto"/>
              <w:right w:val="single" w:sz="4" w:space="0" w:color="auto"/>
            </w:tcBorders>
            <w:shd w:val="clear" w:color="auto" w:fill="auto"/>
            <w:vAlign w:val="center"/>
            <w:hideMark/>
          </w:tcPr>
          <w:p w14:paraId="33CF2D0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2DFE56CE"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bottom"/>
            <w:hideMark/>
          </w:tcPr>
          <w:p w14:paraId="1154F5B4"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odstraňovanie buriny</w:t>
            </w:r>
          </w:p>
        </w:tc>
        <w:tc>
          <w:tcPr>
            <w:tcW w:w="570" w:type="pct"/>
            <w:tcBorders>
              <w:top w:val="nil"/>
              <w:left w:val="nil"/>
              <w:bottom w:val="single" w:sz="4" w:space="0" w:color="auto"/>
              <w:right w:val="nil"/>
            </w:tcBorders>
            <w:shd w:val="clear" w:color="auto" w:fill="auto"/>
            <w:noWrap/>
            <w:vAlign w:val="center"/>
            <w:hideMark/>
          </w:tcPr>
          <w:p w14:paraId="0362BE34"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118 305 </w:t>
            </w:r>
          </w:p>
        </w:tc>
        <w:tc>
          <w:tcPr>
            <w:tcW w:w="145" w:type="pct"/>
            <w:tcBorders>
              <w:top w:val="nil"/>
              <w:left w:val="single" w:sz="4" w:space="0" w:color="auto"/>
              <w:bottom w:val="single" w:sz="4" w:space="0" w:color="auto"/>
              <w:right w:val="nil"/>
            </w:tcBorders>
            <w:shd w:val="clear" w:color="auto" w:fill="auto"/>
            <w:noWrap/>
            <w:vAlign w:val="center"/>
            <w:hideMark/>
          </w:tcPr>
          <w:p w14:paraId="7E279320"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4F442258"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2A2E3367" w14:textId="77777777" w:rsidTr="007E58D9">
        <w:trPr>
          <w:trHeight w:val="300"/>
          <w:jc w:val="center"/>
        </w:trPr>
        <w:tc>
          <w:tcPr>
            <w:tcW w:w="84" w:type="pct"/>
            <w:vMerge/>
            <w:tcBorders>
              <w:top w:val="nil"/>
              <w:left w:val="single" w:sz="4" w:space="0" w:color="auto"/>
              <w:bottom w:val="single" w:sz="4" w:space="0" w:color="auto"/>
              <w:right w:val="single" w:sz="4" w:space="0" w:color="auto"/>
            </w:tcBorders>
            <w:vAlign w:val="center"/>
            <w:hideMark/>
          </w:tcPr>
          <w:p w14:paraId="3792D941"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auto"/>
              <w:right w:val="single" w:sz="4" w:space="0" w:color="auto"/>
            </w:tcBorders>
            <w:vAlign w:val="center"/>
            <w:hideMark/>
          </w:tcPr>
          <w:p w14:paraId="17A55707" w14:textId="77777777" w:rsidR="00783B2D" w:rsidRPr="00182097" w:rsidRDefault="00783B2D" w:rsidP="007E58D9">
            <w:pPr>
              <w:widowControl/>
              <w:rPr>
                <w:rFonts w:ascii="Arial CE" w:eastAsia="Times New Roman" w:hAnsi="Arial CE" w:cs="Arial CE"/>
                <w:color w:val="auto"/>
                <w:lang w:bidi="ar-SA"/>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D0854CD"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285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3AA0B3A"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 xml:space="preserve">orez krov a strihanie živých plotov </w:t>
            </w:r>
          </w:p>
        </w:tc>
        <w:tc>
          <w:tcPr>
            <w:tcW w:w="570" w:type="pct"/>
            <w:tcBorders>
              <w:top w:val="nil"/>
              <w:left w:val="nil"/>
              <w:bottom w:val="nil"/>
              <w:right w:val="single" w:sz="4" w:space="0" w:color="auto"/>
            </w:tcBorders>
            <w:shd w:val="clear" w:color="auto" w:fill="auto"/>
            <w:noWrap/>
            <w:vAlign w:val="center"/>
            <w:hideMark/>
          </w:tcPr>
          <w:p w14:paraId="2D7D5FE0"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15 023 </w:t>
            </w:r>
          </w:p>
        </w:tc>
        <w:tc>
          <w:tcPr>
            <w:tcW w:w="145" w:type="pct"/>
            <w:tcBorders>
              <w:top w:val="nil"/>
              <w:left w:val="nil"/>
              <w:bottom w:val="single" w:sz="4" w:space="0" w:color="auto"/>
              <w:right w:val="nil"/>
            </w:tcBorders>
            <w:shd w:val="clear" w:color="auto" w:fill="auto"/>
            <w:noWrap/>
            <w:vAlign w:val="center"/>
            <w:hideMark/>
          </w:tcPr>
          <w:p w14:paraId="3DD3E9DE"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05BFCD28"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43B40A0A" w14:textId="77777777" w:rsidTr="007E58D9">
        <w:trPr>
          <w:trHeight w:val="315"/>
          <w:jc w:val="center"/>
        </w:trPr>
        <w:tc>
          <w:tcPr>
            <w:tcW w:w="84" w:type="pct"/>
            <w:vMerge/>
            <w:tcBorders>
              <w:top w:val="nil"/>
              <w:left w:val="single" w:sz="4" w:space="0" w:color="auto"/>
              <w:bottom w:val="single" w:sz="4" w:space="0" w:color="auto"/>
              <w:right w:val="single" w:sz="4" w:space="0" w:color="auto"/>
            </w:tcBorders>
            <w:vAlign w:val="center"/>
            <w:hideMark/>
          </w:tcPr>
          <w:p w14:paraId="4976AEEA"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auto"/>
              <w:right w:val="single" w:sz="4" w:space="0" w:color="auto"/>
            </w:tcBorders>
            <w:vAlign w:val="center"/>
            <w:hideMark/>
          </w:tcPr>
          <w:p w14:paraId="69211F32" w14:textId="77777777" w:rsidR="00783B2D" w:rsidRPr="00182097" w:rsidRDefault="00783B2D" w:rsidP="007E58D9">
            <w:pPr>
              <w:widowControl/>
              <w:rPr>
                <w:rFonts w:ascii="Arial CE" w:eastAsia="Times New Roman" w:hAnsi="Arial CE" w:cs="Arial CE"/>
                <w:color w:val="auto"/>
                <w:lang w:bidi="ar-SA"/>
              </w:rPr>
            </w:pPr>
          </w:p>
        </w:tc>
        <w:tc>
          <w:tcPr>
            <w:tcW w:w="84" w:type="pct"/>
            <w:vMerge/>
            <w:tcBorders>
              <w:top w:val="nil"/>
              <w:left w:val="single" w:sz="4" w:space="0" w:color="auto"/>
              <w:bottom w:val="single" w:sz="4" w:space="0" w:color="000000"/>
              <w:right w:val="single" w:sz="4" w:space="0" w:color="auto"/>
            </w:tcBorders>
            <w:vAlign w:val="center"/>
            <w:hideMark/>
          </w:tcPr>
          <w:p w14:paraId="36B6B95A" w14:textId="77777777" w:rsidR="00783B2D" w:rsidRPr="00182097" w:rsidRDefault="00783B2D" w:rsidP="007E58D9">
            <w:pPr>
              <w:widowControl/>
              <w:rPr>
                <w:rFonts w:ascii="Arial CE" w:eastAsia="Times New Roman" w:hAnsi="Arial CE" w:cs="Arial CE"/>
                <w:color w:val="auto"/>
                <w:lang w:bidi="ar-SA"/>
              </w:rPr>
            </w:pPr>
          </w:p>
        </w:tc>
        <w:tc>
          <w:tcPr>
            <w:tcW w:w="2855" w:type="pct"/>
            <w:vMerge/>
            <w:tcBorders>
              <w:top w:val="nil"/>
              <w:left w:val="single" w:sz="4" w:space="0" w:color="auto"/>
              <w:bottom w:val="single" w:sz="4" w:space="0" w:color="000000"/>
              <w:right w:val="single" w:sz="4" w:space="0" w:color="auto"/>
            </w:tcBorders>
            <w:vAlign w:val="center"/>
            <w:hideMark/>
          </w:tcPr>
          <w:p w14:paraId="1AF172A9" w14:textId="77777777" w:rsidR="00783B2D" w:rsidRPr="00182097" w:rsidRDefault="00783B2D" w:rsidP="007E58D9">
            <w:pPr>
              <w:widowControl/>
              <w:rPr>
                <w:rFonts w:ascii="Arial CE" w:eastAsia="Times New Roman" w:hAnsi="Arial CE" w:cs="Arial CE"/>
                <w:color w:val="auto"/>
                <w:lang w:bidi="ar-SA"/>
              </w:rPr>
            </w:pPr>
          </w:p>
        </w:tc>
        <w:tc>
          <w:tcPr>
            <w:tcW w:w="570" w:type="pct"/>
            <w:tcBorders>
              <w:top w:val="nil"/>
              <w:left w:val="nil"/>
              <w:bottom w:val="single" w:sz="4" w:space="0" w:color="auto"/>
              <w:right w:val="single" w:sz="4" w:space="0" w:color="auto"/>
            </w:tcBorders>
            <w:shd w:val="clear" w:color="auto" w:fill="auto"/>
            <w:noWrap/>
            <w:vAlign w:val="center"/>
            <w:hideMark/>
          </w:tcPr>
          <w:p w14:paraId="3BC88361"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9 440 </w:t>
            </w:r>
          </w:p>
        </w:tc>
        <w:tc>
          <w:tcPr>
            <w:tcW w:w="145" w:type="pct"/>
            <w:tcBorders>
              <w:top w:val="nil"/>
              <w:left w:val="nil"/>
              <w:bottom w:val="single" w:sz="4" w:space="0" w:color="auto"/>
              <w:right w:val="nil"/>
            </w:tcBorders>
            <w:shd w:val="clear" w:color="auto" w:fill="auto"/>
            <w:noWrap/>
            <w:vAlign w:val="center"/>
            <w:hideMark/>
          </w:tcPr>
          <w:p w14:paraId="1664ECBE"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vMerge/>
            <w:tcBorders>
              <w:top w:val="nil"/>
              <w:left w:val="single" w:sz="4" w:space="0" w:color="auto"/>
              <w:bottom w:val="single" w:sz="4" w:space="0" w:color="000000"/>
              <w:right w:val="single" w:sz="8" w:space="0" w:color="auto"/>
            </w:tcBorders>
            <w:vAlign w:val="center"/>
          </w:tcPr>
          <w:p w14:paraId="38DAF9F5" w14:textId="77777777" w:rsidR="00783B2D" w:rsidRPr="00182097" w:rsidRDefault="00783B2D" w:rsidP="007E58D9">
            <w:pPr>
              <w:widowControl/>
              <w:rPr>
                <w:rFonts w:ascii="Arial CE" w:eastAsia="Times New Roman" w:hAnsi="Arial CE" w:cs="Arial CE"/>
                <w:color w:val="auto"/>
                <w:lang w:bidi="ar-SA"/>
              </w:rPr>
            </w:pPr>
          </w:p>
        </w:tc>
      </w:tr>
      <w:tr w:rsidR="00783B2D" w:rsidRPr="00182097" w14:paraId="340138DB" w14:textId="77777777" w:rsidTr="007E58D9">
        <w:trPr>
          <w:trHeight w:val="330"/>
          <w:jc w:val="center"/>
        </w:trPr>
        <w:tc>
          <w:tcPr>
            <w:tcW w:w="84" w:type="pct"/>
            <w:vMerge/>
            <w:tcBorders>
              <w:top w:val="nil"/>
              <w:left w:val="single" w:sz="4" w:space="0" w:color="auto"/>
              <w:bottom w:val="single" w:sz="4" w:space="0" w:color="auto"/>
              <w:right w:val="single" w:sz="4" w:space="0" w:color="auto"/>
            </w:tcBorders>
            <w:vAlign w:val="center"/>
            <w:hideMark/>
          </w:tcPr>
          <w:p w14:paraId="6CF1F9E5"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auto"/>
              <w:right w:val="single" w:sz="4" w:space="0" w:color="auto"/>
            </w:tcBorders>
            <w:vAlign w:val="center"/>
            <w:hideMark/>
          </w:tcPr>
          <w:p w14:paraId="1A0CC559"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76FBA43F"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4</w:t>
            </w:r>
          </w:p>
        </w:tc>
        <w:tc>
          <w:tcPr>
            <w:tcW w:w="2855" w:type="pct"/>
            <w:tcBorders>
              <w:top w:val="nil"/>
              <w:left w:val="nil"/>
              <w:bottom w:val="single" w:sz="4" w:space="0" w:color="auto"/>
              <w:right w:val="single" w:sz="4" w:space="0" w:color="auto"/>
            </w:tcBorders>
            <w:shd w:val="clear" w:color="auto" w:fill="auto"/>
            <w:noWrap/>
            <w:vAlign w:val="bottom"/>
            <w:hideMark/>
          </w:tcPr>
          <w:p w14:paraId="2ED8F894"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polievanie zelene</w:t>
            </w:r>
          </w:p>
        </w:tc>
        <w:tc>
          <w:tcPr>
            <w:tcW w:w="570" w:type="pct"/>
            <w:tcBorders>
              <w:top w:val="nil"/>
              <w:left w:val="nil"/>
              <w:bottom w:val="single" w:sz="4" w:space="0" w:color="auto"/>
              <w:right w:val="nil"/>
            </w:tcBorders>
            <w:shd w:val="clear" w:color="auto" w:fill="auto"/>
            <w:noWrap/>
            <w:vAlign w:val="center"/>
            <w:hideMark/>
          </w:tcPr>
          <w:p w14:paraId="54C50AA0" w14:textId="77777777" w:rsidR="00783B2D" w:rsidRPr="00182097" w:rsidRDefault="00783B2D" w:rsidP="007E58D9">
            <w:pPr>
              <w:widowControl/>
              <w:jc w:val="right"/>
              <w:rPr>
                <w:rFonts w:ascii="Arial CE" w:eastAsia="Times New Roman" w:hAnsi="Arial CE" w:cs="Arial CE"/>
                <w:color w:val="auto"/>
                <w:lang w:bidi="ar-SA"/>
              </w:rPr>
            </w:pPr>
            <w:r>
              <w:rPr>
                <w:rFonts w:ascii="Arial CE" w:eastAsia="Times New Roman" w:hAnsi="Arial CE" w:cs="Arial CE"/>
                <w:color w:val="auto"/>
                <w:lang w:bidi="ar-SA"/>
              </w:rPr>
              <w:t>172,02</w:t>
            </w:r>
            <w:r w:rsidRPr="00182097">
              <w:rPr>
                <w:rFonts w:ascii="Arial CE" w:eastAsia="Times New Roman" w:hAnsi="Arial CE" w:cs="Arial CE"/>
                <w:color w:val="auto"/>
                <w:lang w:bidi="ar-SA"/>
              </w:rPr>
              <w:t xml:space="preserve"> </w:t>
            </w:r>
          </w:p>
        </w:tc>
        <w:tc>
          <w:tcPr>
            <w:tcW w:w="145" w:type="pct"/>
            <w:tcBorders>
              <w:top w:val="nil"/>
              <w:left w:val="single" w:sz="4" w:space="0" w:color="auto"/>
              <w:bottom w:val="single" w:sz="4" w:space="0" w:color="auto"/>
              <w:right w:val="nil"/>
            </w:tcBorders>
            <w:shd w:val="clear" w:color="auto" w:fill="auto"/>
            <w:noWrap/>
            <w:vAlign w:val="center"/>
            <w:hideMark/>
          </w:tcPr>
          <w:p w14:paraId="26357332" w14:textId="77777777" w:rsidR="00783B2D" w:rsidRPr="00182097" w:rsidRDefault="00783B2D" w:rsidP="007E58D9">
            <w:pPr>
              <w:widowControl/>
              <w:jc w:val="center"/>
              <w:rPr>
                <w:rFonts w:ascii="Arial CE" w:eastAsia="Times New Roman" w:hAnsi="Arial CE" w:cs="Arial CE"/>
                <w:color w:val="auto"/>
                <w:lang w:bidi="ar-SA"/>
              </w:rPr>
            </w:pPr>
            <w:r>
              <w:rPr>
                <w:rFonts w:ascii="Arial CE" w:eastAsia="Times New Roman" w:hAnsi="Arial CE" w:cs="Arial CE"/>
                <w:color w:val="auto"/>
                <w:lang w:bidi="ar-SA"/>
              </w:rPr>
              <w:t>m3</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B90FB2F"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6F5C08B0" w14:textId="77777777" w:rsidTr="007E58D9">
        <w:trPr>
          <w:trHeight w:val="330"/>
          <w:jc w:val="center"/>
        </w:trPr>
        <w:tc>
          <w:tcPr>
            <w:tcW w:w="84" w:type="pct"/>
            <w:tcBorders>
              <w:top w:val="nil"/>
              <w:left w:val="nil"/>
              <w:bottom w:val="nil"/>
              <w:right w:val="nil"/>
            </w:tcBorders>
            <w:shd w:val="clear" w:color="auto" w:fill="auto"/>
            <w:noWrap/>
            <w:vAlign w:val="bottom"/>
            <w:hideMark/>
          </w:tcPr>
          <w:p w14:paraId="2DEEE9EC" w14:textId="77777777" w:rsidR="00783B2D" w:rsidRPr="00182097" w:rsidRDefault="00783B2D" w:rsidP="007E58D9">
            <w:pPr>
              <w:widowControl/>
              <w:jc w:val="right"/>
              <w:rPr>
                <w:rFonts w:ascii="Arial CE" w:eastAsia="Times New Roman" w:hAnsi="Arial CE" w:cs="Arial CE"/>
                <w:color w:val="auto"/>
                <w:lang w:bidi="ar-SA"/>
              </w:rPr>
            </w:pPr>
          </w:p>
        </w:tc>
        <w:tc>
          <w:tcPr>
            <w:tcW w:w="656" w:type="pct"/>
            <w:tcBorders>
              <w:top w:val="nil"/>
              <w:left w:val="nil"/>
              <w:bottom w:val="nil"/>
              <w:right w:val="nil"/>
            </w:tcBorders>
            <w:shd w:val="clear" w:color="auto" w:fill="auto"/>
            <w:noWrap/>
            <w:vAlign w:val="bottom"/>
            <w:hideMark/>
          </w:tcPr>
          <w:p w14:paraId="4190DDB3" w14:textId="77777777" w:rsidR="00783B2D" w:rsidRPr="00182097" w:rsidRDefault="00783B2D" w:rsidP="007E58D9">
            <w:pPr>
              <w:widowControl/>
              <w:rPr>
                <w:rFonts w:ascii="Times New Roman" w:eastAsia="Times New Roman" w:hAnsi="Times New Roman" w:cs="Times New Roman"/>
                <w:color w:val="auto"/>
                <w:sz w:val="20"/>
                <w:szCs w:val="20"/>
                <w:lang w:bidi="ar-SA"/>
              </w:rPr>
            </w:pPr>
          </w:p>
        </w:tc>
        <w:tc>
          <w:tcPr>
            <w:tcW w:w="84" w:type="pct"/>
            <w:tcBorders>
              <w:top w:val="nil"/>
              <w:left w:val="nil"/>
              <w:bottom w:val="nil"/>
              <w:right w:val="nil"/>
            </w:tcBorders>
            <w:shd w:val="clear" w:color="auto" w:fill="auto"/>
            <w:noWrap/>
            <w:vAlign w:val="bottom"/>
            <w:hideMark/>
          </w:tcPr>
          <w:p w14:paraId="6D95E322" w14:textId="77777777" w:rsidR="00783B2D" w:rsidRPr="00182097" w:rsidRDefault="00783B2D" w:rsidP="007E58D9">
            <w:pPr>
              <w:widowControl/>
              <w:rPr>
                <w:rFonts w:ascii="Times New Roman" w:eastAsia="Times New Roman" w:hAnsi="Times New Roman" w:cs="Times New Roman"/>
                <w:color w:val="auto"/>
                <w:sz w:val="20"/>
                <w:szCs w:val="20"/>
                <w:lang w:bidi="ar-SA"/>
              </w:rPr>
            </w:pPr>
          </w:p>
        </w:tc>
        <w:tc>
          <w:tcPr>
            <w:tcW w:w="2855" w:type="pct"/>
            <w:tcBorders>
              <w:top w:val="nil"/>
              <w:left w:val="nil"/>
              <w:bottom w:val="nil"/>
              <w:right w:val="nil"/>
            </w:tcBorders>
            <w:shd w:val="clear" w:color="auto" w:fill="auto"/>
            <w:noWrap/>
            <w:vAlign w:val="bottom"/>
            <w:hideMark/>
          </w:tcPr>
          <w:p w14:paraId="2A3777A7" w14:textId="77777777" w:rsidR="00783B2D" w:rsidRPr="00182097" w:rsidRDefault="00783B2D" w:rsidP="007E58D9">
            <w:pPr>
              <w:widowControl/>
              <w:rPr>
                <w:rFonts w:ascii="Times New Roman" w:eastAsia="Times New Roman" w:hAnsi="Times New Roman" w:cs="Times New Roman"/>
                <w:color w:val="auto"/>
                <w:sz w:val="20"/>
                <w:szCs w:val="20"/>
                <w:lang w:bidi="ar-SA"/>
              </w:rPr>
            </w:pPr>
          </w:p>
        </w:tc>
        <w:tc>
          <w:tcPr>
            <w:tcW w:w="715"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CF61584" w14:textId="77777777" w:rsidR="00783B2D" w:rsidRPr="00182097" w:rsidRDefault="00783B2D" w:rsidP="007E58D9">
            <w:pPr>
              <w:widowControl/>
              <w:jc w:val="center"/>
              <w:rPr>
                <w:rFonts w:ascii="Arial CE" w:eastAsia="Times New Roman" w:hAnsi="Arial CE" w:cs="Arial CE"/>
                <w:b/>
                <w:bCs/>
                <w:color w:val="auto"/>
                <w:lang w:bidi="ar-SA"/>
              </w:rPr>
            </w:pPr>
            <w:r w:rsidRPr="00182097">
              <w:rPr>
                <w:rFonts w:ascii="Arial CE" w:eastAsia="Times New Roman" w:hAnsi="Arial CE" w:cs="Arial CE"/>
                <w:b/>
                <w:bCs/>
                <w:color w:val="auto"/>
                <w:lang w:bidi="ar-SA"/>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77A4263E" w14:textId="77777777" w:rsidR="00783B2D" w:rsidRPr="00182097" w:rsidRDefault="00783B2D" w:rsidP="007E58D9">
            <w:pPr>
              <w:widowControl/>
              <w:jc w:val="right"/>
              <w:rPr>
                <w:rFonts w:ascii="Arial CE" w:eastAsia="Times New Roman" w:hAnsi="Arial CE" w:cs="Arial CE"/>
                <w:b/>
                <w:bCs/>
                <w:color w:val="auto"/>
                <w:lang w:bidi="ar-SA"/>
              </w:rPr>
            </w:pPr>
          </w:p>
        </w:tc>
      </w:tr>
    </w:tbl>
    <w:p w14:paraId="7390445E" w14:textId="77777777" w:rsidR="00505C21" w:rsidRDefault="00505C21" w:rsidP="00505C21"/>
    <w:p w14:paraId="009BD0B9" w14:textId="77777777" w:rsidR="00505C21" w:rsidRDefault="00505C21" w:rsidP="00505C21"/>
    <w:p w14:paraId="45F4E0A3" w14:textId="77777777" w:rsidR="00492B47" w:rsidRDefault="00492B47">
      <w:pPr>
        <w:widowControl/>
        <w:spacing w:after="160" w:line="259" w:lineRule="auto"/>
        <w:sectPr w:rsidR="00492B47" w:rsidSect="00492B47">
          <w:pgSz w:w="16838" w:h="11906" w:orient="landscape"/>
          <w:pgMar w:top="1418" w:right="567" w:bottom="1418" w:left="992" w:header="709" w:footer="709" w:gutter="0"/>
          <w:cols w:space="708"/>
          <w:docGrid w:linePitch="360"/>
        </w:sectPr>
      </w:pPr>
    </w:p>
    <w:p w14:paraId="6B50E69F" w14:textId="77777777" w:rsidR="00505C21" w:rsidRDefault="00505C21" w:rsidP="00505C21"/>
    <w:p w14:paraId="19AC4C8A" w14:textId="77777777" w:rsidR="00505C21" w:rsidRDefault="00505C21" w:rsidP="00505C21"/>
    <w:tbl>
      <w:tblPr>
        <w:tblW w:w="8840" w:type="dxa"/>
        <w:jc w:val="center"/>
        <w:tblCellMar>
          <w:left w:w="70" w:type="dxa"/>
          <w:right w:w="70" w:type="dxa"/>
        </w:tblCellMar>
        <w:tblLook w:val="04A0" w:firstRow="1" w:lastRow="0" w:firstColumn="1" w:lastColumn="0" w:noHBand="0" w:noVBand="1"/>
      </w:tblPr>
      <w:tblGrid>
        <w:gridCol w:w="520"/>
        <w:gridCol w:w="2920"/>
        <w:gridCol w:w="1120"/>
        <w:gridCol w:w="1252"/>
        <w:gridCol w:w="1500"/>
        <w:gridCol w:w="1600"/>
      </w:tblGrid>
      <w:tr w:rsidR="00505C21" w:rsidRPr="009C0430" w14:paraId="14ADED54" w14:textId="77777777" w:rsidTr="00A4771D">
        <w:trPr>
          <w:trHeight w:val="690"/>
          <w:jc w:val="center"/>
        </w:trPr>
        <w:tc>
          <w:tcPr>
            <w:tcW w:w="520" w:type="dxa"/>
            <w:tcBorders>
              <w:top w:val="nil"/>
              <w:left w:val="nil"/>
              <w:bottom w:val="nil"/>
              <w:right w:val="nil"/>
            </w:tcBorders>
            <w:shd w:val="clear" w:color="auto" w:fill="auto"/>
            <w:noWrap/>
            <w:vAlign w:val="bottom"/>
            <w:hideMark/>
          </w:tcPr>
          <w:p w14:paraId="0200F778" w14:textId="77777777" w:rsidR="00505C21" w:rsidRPr="009C0430" w:rsidRDefault="00505C21" w:rsidP="00A4771D">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7A2265F2" w14:textId="77777777" w:rsidR="00505C21" w:rsidRPr="009C0430" w:rsidRDefault="00505C21" w:rsidP="00A4771D">
            <w:pPr>
              <w:jc w:val="center"/>
              <w:rPr>
                <w:rFonts w:ascii="Arial CE" w:hAnsi="Arial CE"/>
                <w:b/>
                <w:bCs/>
                <w:sz w:val="32"/>
                <w:szCs w:val="32"/>
              </w:rPr>
            </w:pPr>
            <w:r w:rsidRPr="009C0430">
              <w:rPr>
                <w:rFonts w:ascii="Arial CE" w:hAnsi="Arial CE"/>
                <w:b/>
                <w:bCs/>
                <w:sz w:val="32"/>
                <w:szCs w:val="32"/>
              </w:rPr>
              <w:t xml:space="preserve">Strojné zametanie </w:t>
            </w:r>
          </w:p>
        </w:tc>
      </w:tr>
      <w:tr w:rsidR="00505C21" w:rsidRPr="009C0430" w14:paraId="50C1058D" w14:textId="77777777" w:rsidTr="00A4771D">
        <w:trPr>
          <w:trHeight w:val="690"/>
          <w:jc w:val="center"/>
        </w:trPr>
        <w:tc>
          <w:tcPr>
            <w:tcW w:w="520" w:type="dxa"/>
            <w:tcBorders>
              <w:top w:val="single" w:sz="4" w:space="0" w:color="auto"/>
              <w:left w:val="single" w:sz="8" w:space="0" w:color="auto"/>
              <w:bottom w:val="nil"/>
              <w:right w:val="single" w:sz="4" w:space="0" w:color="auto"/>
            </w:tcBorders>
            <w:shd w:val="clear" w:color="000000" w:fill="C0C0C0"/>
            <w:noWrap/>
            <w:vAlign w:val="center"/>
            <w:hideMark/>
          </w:tcPr>
          <w:p w14:paraId="6F767605" w14:textId="77777777" w:rsidR="00505C21" w:rsidRPr="009C0430" w:rsidRDefault="00505C21" w:rsidP="00A4771D">
            <w:pPr>
              <w:jc w:val="center"/>
              <w:rPr>
                <w:rFonts w:ascii="Arial CE" w:hAnsi="Arial CE"/>
                <w:b/>
                <w:bCs/>
                <w:sz w:val="20"/>
              </w:rPr>
            </w:pPr>
            <w:r w:rsidRPr="009C0430">
              <w:rPr>
                <w:rFonts w:ascii="Arial CE" w:hAnsi="Arial CE"/>
                <w:b/>
                <w:bCs/>
                <w:sz w:val="20"/>
              </w:rPr>
              <w:t>r.č.</w:t>
            </w:r>
          </w:p>
        </w:tc>
        <w:tc>
          <w:tcPr>
            <w:tcW w:w="2920" w:type="dxa"/>
            <w:tcBorders>
              <w:top w:val="nil"/>
              <w:left w:val="nil"/>
              <w:bottom w:val="nil"/>
              <w:right w:val="single" w:sz="4" w:space="0" w:color="auto"/>
            </w:tcBorders>
            <w:shd w:val="clear" w:color="000000" w:fill="C0C0C0"/>
            <w:noWrap/>
            <w:vAlign w:val="center"/>
            <w:hideMark/>
          </w:tcPr>
          <w:p w14:paraId="2E9A9B19" w14:textId="77777777" w:rsidR="00505C21" w:rsidRPr="009C0430" w:rsidRDefault="00505C21" w:rsidP="00A4771D">
            <w:pPr>
              <w:jc w:val="center"/>
              <w:rPr>
                <w:rFonts w:ascii="Arial CE" w:hAnsi="Arial CE"/>
                <w:b/>
                <w:bCs/>
                <w:sz w:val="20"/>
              </w:rPr>
            </w:pPr>
            <w:r w:rsidRPr="009C0430">
              <w:rPr>
                <w:rFonts w:ascii="Arial CE" w:hAnsi="Arial CE"/>
                <w:b/>
                <w:bCs/>
                <w:sz w:val="20"/>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C3CDC87" w14:textId="77777777" w:rsidR="00505C21" w:rsidRPr="009C0430" w:rsidRDefault="00505C21" w:rsidP="00A4771D">
            <w:pPr>
              <w:jc w:val="center"/>
              <w:rPr>
                <w:rFonts w:ascii="Arial CE" w:hAnsi="Arial CE"/>
                <w:b/>
                <w:bCs/>
                <w:sz w:val="20"/>
              </w:rPr>
            </w:pPr>
            <w:r w:rsidRPr="009C0430">
              <w:rPr>
                <w:rFonts w:ascii="Arial CE" w:hAnsi="Arial CE"/>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45E52E10" w14:textId="77777777" w:rsidR="00C55E76" w:rsidRDefault="00C55E76" w:rsidP="00C55E76">
            <w:r w:rsidRPr="009C0430">
              <w:rPr>
                <w:rFonts w:ascii="Arial CE" w:hAnsi="Arial CE"/>
                <w:b/>
                <w:bCs/>
                <w:sz w:val="20"/>
              </w:rPr>
              <w:t>Jednotková cena</w:t>
            </w:r>
            <w:r w:rsidRPr="009C0430">
              <w:rPr>
                <w:rFonts w:ascii="Arial CE" w:hAnsi="Arial CE"/>
                <w:b/>
                <w:bCs/>
                <w:sz w:val="20"/>
              </w:rPr>
              <w:br/>
              <w:t>( EUR bez DPH )</w:t>
            </w:r>
          </w:p>
          <w:p w14:paraId="042501F2" w14:textId="77777777" w:rsidR="00505C21" w:rsidRPr="009C0430" w:rsidRDefault="00505C21" w:rsidP="00A4771D">
            <w:pPr>
              <w:jc w:val="center"/>
              <w:rPr>
                <w:rFonts w:ascii="Arial CE" w:hAnsi="Arial CE"/>
                <w:b/>
                <w:bCs/>
                <w:sz w:val="20"/>
              </w:rPr>
            </w:pPr>
          </w:p>
        </w:tc>
        <w:tc>
          <w:tcPr>
            <w:tcW w:w="15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AC84422" w14:textId="77777777" w:rsidR="00505C21" w:rsidRPr="009C0430" w:rsidRDefault="00505C21" w:rsidP="00A4771D">
            <w:pPr>
              <w:jc w:val="center"/>
              <w:rPr>
                <w:rFonts w:ascii="Arial CE" w:hAnsi="Arial CE"/>
                <w:b/>
                <w:bCs/>
                <w:sz w:val="20"/>
              </w:rPr>
            </w:pPr>
            <w:r w:rsidRPr="009C0430">
              <w:rPr>
                <w:rFonts w:ascii="Arial CE" w:hAnsi="Arial CE"/>
                <w:b/>
                <w:bCs/>
                <w:sz w:val="20"/>
              </w:rPr>
              <w:t>týždenná cykličnosť</w:t>
            </w:r>
          </w:p>
        </w:tc>
        <w:tc>
          <w:tcPr>
            <w:tcW w:w="1600"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0FEA8E11" w14:textId="77777777" w:rsidR="00C55E76" w:rsidRDefault="00C55E76" w:rsidP="00C55E76">
            <w:r w:rsidRPr="009C0430">
              <w:rPr>
                <w:rFonts w:ascii="Arial CE" w:hAnsi="Arial CE"/>
                <w:b/>
                <w:bCs/>
                <w:sz w:val="20"/>
              </w:rPr>
              <w:t>Obrat</w:t>
            </w:r>
            <w:r w:rsidRPr="009C0430">
              <w:rPr>
                <w:rFonts w:ascii="Arial CE" w:hAnsi="Arial CE"/>
                <w:b/>
                <w:bCs/>
                <w:sz w:val="20"/>
              </w:rPr>
              <w:br/>
              <w:t>( EUR bez DPH )</w:t>
            </w:r>
          </w:p>
          <w:p w14:paraId="3458E11E" w14:textId="77777777" w:rsidR="00505C21" w:rsidRPr="009C0430" w:rsidRDefault="00505C21" w:rsidP="00A4771D">
            <w:pPr>
              <w:jc w:val="center"/>
              <w:rPr>
                <w:rFonts w:ascii="Arial CE" w:hAnsi="Arial CE"/>
                <w:b/>
                <w:bCs/>
                <w:sz w:val="20"/>
              </w:rPr>
            </w:pPr>
          </w:p>
        </w:tc>
      </w:tr>
      <w:tr w:rsidR="00505C21" w:rsidRPr="009C0430" w14:paraId="5DC82142" w14:textId="77777777" w:rsidTr="00A4771D">
        <w:trPr>
          <w:trHeight w:val="690"/>
          <w:jc w:val="center"/>
        </w:trPr>
        <w:tc>
          <w:tcPr>
            <w:tcW w:w="520" w:type="dxa"/>
            <w:tcBorders>
              <w:top w:val="nil"/>
              <w:left w:val="single" w:sz="8" w:space="0" w:color="auto"/>
              <w:bottom w:val="single" w:sz="4" w:space="0" w:color="auto"/>
              <w:right w:val="single" w:sz="4" w:space="0" w:color="auto"/>
            </w:tcBorders>
            <w:shd w:val="clear" w:color="000000" w:fill="C0C0C0"/>
            <w:noWrap/>
            <w:vAlign w:val="center"/>
            <w:hideMark/>
          </w:tcPr>
          <w:p w14:paraId="17FEE145" w14:textId="77777777" w:rsidR="00505C21" w:rsidRPr="009C0430" w:rsidRDefault="00505C21" w:rsidP="00A4771D">
            <w:pPr>
              <w:jc w:val="center"/>
              <w:rPr>
                <w:rFonts w:ascii="Arial CE" w:hAnsi="Arial CE"/>
                <w:b/>
                <w:bCs/>
                <w:sz w:val="20"/>
              </w:rPr>
            </w:pPr>
            <w:r w:rsidRPr="009C0430">
              <w:rPr>
                <w:rFonts w:ascii="Arial CE" w:hAnsi="Arial CE"/>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2814CEE3" w14:textId="77777777" w:rsidR="00505C21" w:rsidRPr="009C0430" w:rsidRDefault="00505C21" w:rsidP="00A4771D">
            <w:pPr>
              <w:jc w:val="center"/>
              <w:rPr>
                <w:rFonts w:ascii="Arial CE" w:hAnsi="Arial CE"/>
                <w:b/>
                <w:bCs/>
                <w:sz w:val="20"/>
              </w:rPr>
            </w:pPr>
            <w:r w:rsidRPr="009C0430">
              <w:rPr>
                <w:rFonts w:ascii="Arial CE" w:hAnsi="Arial CE"/>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4151A47F" w14:textId="77777777" w:rsidR="00505C21" w:rsidRPr="009C0430" w:rsidRDefault="00505C21" w:rsidP="00A4771D">
            <w:pPr>
              <w:rPr>
                <w:rFonts w:ascii="Arial CE" w:hAnsi="Arial CE"/>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7420614B" w14:textId="77777777" w:rsidR="00505C21" w:rsidRPr="009C0430" w:rsidRDefault="00505C21" w:rsidP="00A4771D">
            <w:pPr>
              <w:jc w:val="center"/>
              <w:rPr>
                <w:rFonts w:ascii="Arial CE" w:hAnsi="Arial CE"/>
                <w:b/>
                <w:bCs/>
                <w:sz w:val="20"/>
              </w:rPr>
            </w:pPr>
            <w:r w:rsidRPr="009C0430">
              <w:rPr>
                <w:rFonts w:ascii="Arial CE" w:hAnsi="Arial CE"/>
                <w:b/>
                <w:bCs/>
                <w:sz w:val="20"/>
              </w:rPr>
              <w:t> </w:t>
            </w:r>
          </w:p>
        </w:tc>
        <w:tc>
          <w:tcPr>
            <w:tcW w:w="1500" w:type="dxa"/>
            <w:vMerge/>
            <w:tcBorders>
              <w:top w:val="nil"/>
              <w:left w:val="single" w:sz="4" w:space="0" w:color="auto"/>
              <w:bottom w:val="single" w:sz="4" w:space="0" w:color="000000"/>
              <w:right w:val="single" w:sz="4" w:space="0" w:color="auto"/>
            </w:tcBorders>
            <w:vAlign w:val="center"/>
            <w:hideMark/>
          </w:tcPr>
          <w:p w14:paraId="19416D30" w14:textId="77777777" w:rsidR="00505C21" w:rsidRPr="009C0430" w:rsidRDefault="00505C21" w:rsidP="00A4771D">
            <w:pPr>
              <w:rPr>
                <w:rFonts w:ascii="Arial CE" w:hAnsi="Arial CE"/>
                <w:b/>
                <w:bCs/>
                <w:sz w:val="20"/>
              </w:rPr>
            </w:pPr>
          </w:p>
        </w:tc>
        <w:tc>
          <w:tcPr>
            <w:tcW w:w="1600" w:type="dxa"/>
            <w:vMerge/>
            <w:tcBorders>
              <w:top w:val="nil"/>
              <w:left w:val="single" w:sz="4" w:space="0" w:color="auto"/>
              <w:bottom w:val="single" w:sz="4" w:space="0" w:color="000000"/>
              <w:right w:val="single" w:sz="8" w:space="0" w:color="auto"/>
            </w:tcBorders>
            <w:vAlign w:val="center"/>
            <w:hideMark/>
          </w:tcPr>
          <w:p w14:paraId="7E06967C" w14:textId="77777777" w:rsidR="00505C21" w:rsidRPr="009C0430" w:rsidRDefault="00505C21" w:rsidP="00A4771D">
            <w:pPr>
              <w:rPr>
                <w:rFonts w:ascii="Arial CE" w:hAnsi="Arial CE"/>
                <w:b/>
                <w:bCs/>
                <w:sz w:val="20"/>
              </w:rPr>
            </w:pPr>
          </w:p>
        </w:tc>
      </w:tr>
      <w:tr w:rsidR="00505C21" w:rsidRPr="009C0430" w14:paraId="73E75295"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61B0D7E3" w14:textId="77777777" w:rsidR="00505C21" w:rsidRPr="009C0430" w:rsidRDefault="00505C21" w:rsidP="00A4771D">
            <w:pPr>
              <w:jc w:val="center"/>
              <w:rPr>
                <w:rFonts w:ascii="Arial CE" w:hAnsi="Arial CE"/>
              </w:rPr>
            </w:pPr>
            <w:r w:rsidRPr="009C0430">
              <w:rPr>
                <w:rFonts w:ascii="Arial CE" w:hAnsi="Arial CE"/>
              </w:rPr>
              <w:t>81</w:t>
            </w:r>
          </w:p>
        </w:tc>
        <w:tc>
          <w:tcPr>
            <w:tcW w:w="2920" w:type="dxa"/>
            <w:tcBorders>
              <w:top w:val="nil"/>
              <w:left w:val="nil"/>
              <w:bottom w:val="single" w:sz="4" w:space="0" w:color="auto"/>
              <w:right w:val="single" w:sz="4" w:space="0" w:color="auto"/>
            </w:tcBorders>
            <w:shd w:val="clear" w:color="000000" w:fill="FFFFFF"/>
            <w:noWrap/>
            <w:vAlign w:val="bottom"/>
            <w:hideMark/>
          </w:tcPr>
          <w:p w14:paraId="5857036B"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000000" w:fill="FFFFFF"/>
            <w:noWrap/>
            <w:vAlign w:val="bottom"/>
            <w:hideMark/>
          </w:tcPr>
          <w:p w14:paraId="1D2B058D" w14:textId="77777777" w:rsidR="00505C21" w:rsidRPr="009C0430" w:rsidRDefault="00505C21" w:rsidP="00A4771D">
            <w:pPr>
              <w:jc w:val="right"/>
              <w:rPr>
                <w:rFonts w:ascii="Arial CE" w:hAnsi="Arial CE"/>
              </w:rPr>
            </w:pPr>
            <w:r w:rsidRPr="009C0430">
              <w:rPr>
                <w:rFonts w:ascii="Arial CE" w:hAnsi="Arial CE"/>
              </w:rPr>
              <w:t>14 011</w:t>
            </w:r>
          </w:p>
        </w:tc>
        <w:tc>
          <w:tcPr>
            <w:tcW w:w="1180" w:type="dxa"/>
            <w:tcBorders>
              <w:top w:val="nil"/>
              <w:left w:val="nil"/>
              <w:bottom w:val="single" w:sz="4" w:space="0" w:color="auto"/>
              <w:right w:val="single" w:sz="4" w:space="0" w:color="auto"/>
            </w:tcBorders>
            <w:shd w:val="clear" w:color="auto" w:fill="FFFF00"/>
            <w:noWrap/>
            <w:vAlign w:val="bottom"/>
          </w:tcPr>
          <w:p w14:paraId="1680B85C"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000000" w:fill="FFFFFF"/>
            <w:noWrap/>
            <w:vAlign w:val="bottom"/>
            <w:hideMark/>
          </w:tcPr>
          <w:p w14:paraId="632D557F"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000000" w:fill="FFFFFF"/>
            <w:noWrap/>
            <w:vAlign w:val="bottom"/>
          </w:tcPr>
          <w:p w14:paraId="5D35CC31" w14:textId="77777777" w:rsidR="00505C21" w:rsidRPr="009C0430" w:rsidRDefault="00505C21" w:rsidP="00A4771D">
            <w:pPr>
              <w:jc w:val="right"/>
              <w:rPr>
                <w:rFonts w:ascii="Arial CE" w:hAnsi="Arial CE"/>
              </w:rPr>
            </w:pPr>
          </w:p>
        </w:tc>
      </w:tr>
      <w:tr w:rsidR="00505C21" w:rsidRPr="009C0430" w14:paraId="2CE9BCC9"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C5815B8" w14:textId="77777777" w:rsidR="00505C21" w:rsidRPr="009C0430" w:rsidRDefault="00505C21" w:rsidP="00A4771D">
            <w:pPr>
              <w:jc w:val="center"/>
              <w:rPr>
                <w:rFonts w:ascii="Arial CE" w:hAnsi="Arial CE"/>
              </w:rPr>
            </w:pPr>
            <w:r w:rsidRPr="009C0430">
              <w:rPr>
                <w:rFonts w:ascii="Arial CE" w:hAnsi="Arial CE"/>
              </w:rPr>
              <w:t>82</w:t>
            </w:r>
          </w:p>
        </w:tc>
        <w:tc>
          <w:tcPr>
            <w:tcW w:w="2920" w:type="dxa"/>
            <w:tcBorders>
              <w:top w:val="nil"/>
              <w:left w:val="nil"/>
              <w:bottom w:val="single" w:sz="4" w:space="0" w:color="auto"/>
              <w:right w:val="single" w:sz="4" w:space="0" w:color="auto"/>
            </w:tcBorders>
            <w:shd w:val="clear" w:color="auto" w:fill="auto"/>
            <w:noWrap/>
            <w:vAlign w:val="bottom"/>
            <w:hideMark/>
          </w:tcPr>
          <w:p w14:paraId="2A45E36D"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56328D2F" w14:textId="77777777" w:rsidR="00505C21" w:rsidRPr="009C0430" w:rsidRDefault="00505C21" w:rsidP="00A4771D">
            <w:pPr>
              <w:jc w:val="right"/>
              <w:rPr>
                <w:rFonts w:ascii="Arial CE" w:hAnsi="Arial CE"/>
              </w:rPr>
            </w:pPr>
            <w:r w:rsidRPr="009C0430">
              <w:rPr>
                <w:rFonts w:ascii="Arial CE" w:hAnsi="Arial CE"/>
              </w:rPr>
              <w:t>16 922</w:t>
            </w:r>
          </w:p>
        </w:tc>
        <w:tc>
          <w:tcPr>
            <w:tcW w:w="1180" w:type="dxa"/>
            <w:tcBorders>
              <w:top w:val="nil"/>
              <w:left w:val="nil"/>
              <w:bottom w:val="single" w:sz="4" w:space="0" w:color="auto"/>
              <w:right w:val="single" w:sz="4" w:space="0" w:color="auto"/>
            </w:tcBorders>
            <w:shd w:val="clear" w:color="auto" w:fill="FFFF00"/>
            <w:noWrap/>
            <w:vAlign w:val="bottom"/>
          </w:tcPr>
          <w:p w14:paraId="6C5F33F1"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B5885A9"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2E0C6775" w14:textId="77777777" w:rsidR="00505C21" w:rsidRPr="009C0430" w:rsidRDefault="00505C21" w:rsidP="00A4771D">
            <w:pPr>
              <w:jc w:val="right"/>
              <w:rPr>
                <w:rFonts w:ascii="Arial CE" w:hAnsi="Arial CE"/>
              </w:rPr>
            </w:pPr>
          </w:p>
        </w:tc>
      </w:tr>
      <w:tr w:rsidR="00505C21" w:rsidRPr="009C0430" w14:paraId="2A4035D3"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DFC3739" w14:textId="77777777" w:rsidR="00505C21" w:rsidRPr="009C0430" w:rsidRDefault="00505C21" w:rsidP="00A4771D">
            <w:pPr>
              <w:jc w:val="center"/>
              <w:rPr>
                <w:rFonts w:ascii="Arial CE" w:hAnsi="Arial CE"/>
              </w:rPr>
            </w:pPr>
            <w:r w:rsidRPr="009C0430">
              <w:rPr>
                <w:rFonts w:ascii="Arial CE" w:hAnsi="Arial CE"/>
              </w:rPr>
              <w:t>83</w:t>
            </w:r>
          </w:p>
        </w:tc>
        <w:tc>
          <w:tcPr>
            <w:tcW w:w="2920" w:type="dxa"/>
            <w:tcBorders>
              <w:top w:val="nil"/>
              <w:left w:val="nil"/>
              <w:bottom w:val="single" w:sz="4" w:space="0" w:color="auto"/>
              <w:right w:val="single" w:sz="4" w:space="0" w:color="auto"/>
            </w:tcBorders>
            <w:shd w:val="clear" w:color="auto" w:fill="auto"/>
            <w:noWrap/>
            <w:vAlign w:val="bottom"/>
            <w:hideMark/>
          </w:tcPr>
          <w:p w14:paraId="6FDF5521"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65D1C181" w14:textId="77777777" w:rsidR="00505C21" w:rsidRPr="009C0430" w:rsidRDefault="00505C21" w:rsidP="00A4771D">
            <w:pPr>
              <w:jc w:val="right"/>
              <w:rPr>
                <w:rFonts w:ascii="Arial CE" w:hAnsi="Arial CE"/>
              </w:rPr>
            </w:pPr>
            <w:r w:rsidRPr="009C0430">
              <w:rPr>
                <w:rFonts w:ascii="Arial CE" w:hAnsi="Arial CE"/>
              </w:rPr>
              <w:t>12 240</w:t>
            </w:r>
          </w:p>
        </w:tc>
        <w:tc>
          <w:tcPr>
            <w:tcW w:w="1180" w:type="dxa"/>
            <w:tcBorders>
              <w:top w:val="nil"/>
              <w:left w:val="nil"/>
              <w:bottom w:val="single" w:sz="4" w:space="0" w:color="auto"/>
              <w:right w:val="single" w:sz="4" w:space="0" w:color="auto"/>
            </w:tcBorders>
            <w:shd w:val="clear" w:color="auto" w:fill="FFFF00"/>
            <w:noWrap/>
            <w:vAlign w:val="bottom"/>
          </w:tcPr>
          <w:p w14:paraId="3AF96F12"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0E26CD06"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1941D99" w14:textId="77777777" w:rsidR="00505C21" w:rsidRPr="009C0430" w:rsidRDefault="00505C21" w:rsidP="00A4771D">
            <w:pPr>
              <w:jc w:val="right"/>
              <w:rPr>
                <w:rFonts w:ascii="Arial CE" w:hAnsi="Arial CE"/>
              </w:rPr>
            </w:pPr>
          </w:p>
        </w:tc>
      </w:tr>
      <w:tr w:rsidR="00505C21" w:rsidRPr="009C0430" w14:paraId="01ECD864"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7C5D9ED1" w14:textId="77777777" w:rsidR="00505C21" w:rsidRPr="009C0430" w:rsidRDefault="00505C21" w:rsidP="00A4771D">
            <w:pPr>
              <w:jc w:val="center"/>
              <w:rPr>
                <w:rFonts w:ascii="Arial CE" w:hAnsi="Arial CE"/>
              </w:rPr>
            </w:pPr>
            <w:r w:rsidRPr="009C0430">
              <w:rPr>
                <w:rFonts w:ascii="Arial CE" w:hAnsi="Arial CE"/>
              </w:rPr>
              <w:t>84</w:t>
            </w:r>
          </w:p>
        </w:tc>
        <w:tc>
          <w:tcPr>
            <w:tcW w:w="2920" w:type="dxa"/>
            <w:tcBorders>
              <w:top w:val="nil"/>
              <w:left w:val="nil"/>
              <w:bottom w:val="single" w:sz="4" w:space="0" w:color="auto"/>
              <w:right w:val="single" w:sz="4" w:space="0" w:color="auto"/>
            </w:tcBorders>
            <w:shd w:val="clear" w:color="auto" w:fill="auto"/>
            <w:noWrap/>
            <w:vAlign w:val="bottom"/>
            <w:hideMark/>
          </w:tcPr>
          <w:p w14:paraId="2EA2A1FD"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302D31EA" w14:textId="77777777" w:rsidR="00505C21" w:rsidRPr="009C0430" w:rsidRDefault="00505C21" w:rsidP="00A4771D">
            <w:pPr>
              <w:jc w:val="right"/>
              <w:rPr>
                <w:rFonts w:ascii="Arial CE" w:hAnsi="Arial CE"/>
              </w:rPr>
            </w:pPr>
            <w:r w:rsidRPr="009C0430">
              <w:rPr>
                <w:rFonts w:ascii="Arial CE" w:hAnsi="Arial CE"/>
              </w:rPr>
              <w:t>13 520</w:t>
            </w:r>
          </w:p>
        </w:tc>
        <w:tc>
          <w:tcPr>
            <w:tcW w:w="1180" w:type="dxa"/>
            <w:tcBorders>
              <w:top w:val="nil"/>
              <w:left w:val="nil"/>
              <w:bottom w:val="single" w:sz="4" w:space="0" w:color="auto"/>
              <w:right w:val="single" w:sz="4" w:space="0" w:color="auto"/>
            </w:tcBorders>
            <w:shd w:val="clear" w:color="auto" w:fill="FFFF00"/>
            <w:noWrap/>
            <w:vAlign w:val="bottom"/>
          </w:tcPr>
          <w:p w14:paraId="50E0B107"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56F43D45"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72DF7733" w14:textId="77777777" w:rsidR="00505C21" w:rsidRPr="009C0430" w:rsidRDefault="00505C21" w:rsidP="00A4771D">
            <w:pPr>
              <w:jc w:val="right"/>
              <w:rPr>
                <w:rFonts w:ascii="Arial CE" w:hAnsi="Arial CE"/>
              </w:rPr>
            </w:pPr>
          </w:p>
        </w:tc>
      </w:tr>
      <w:tr w:rsidR="00505C21" w:rsidRPr="009C0430" w14:paraId="2480E817"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7636275A" w14:textId="77777777" w:rsidR="00505C21" w:rsidRPr="009C0430" w:rsidRDefault="00505C21" w:rsidP="00A4771D">
            <w:pPr>
              <w:jc w:val="center"/>
              <w:rPr>
                <w:rFonts w:ascii="Arial CE" w:hAnsi="Arial CE"/>
              </w:rPr>
            </w:pPr>
            <w:r w:rsidRPr="009C0430">
              <w:rPr>
                <w:rFonts w:ascii="Arial CE" w:hAnsi="Arial CE"/>
              </w:rPr>
              <w:t>85</w:t>
            </w:r>
          </w:p>
        </w:tc>
        <w:tc>
          <w:tcPr>
            <w:tcW w:w="2920" w:type="dxa"/>
            <w:tcBorders>
              <w:top w:val="nil"/>
              <w:left w:val="nil"/>
              <w:bottom w:val="single" w:sz="4" w:space="0" w:color="auto"/>
              <w:right w:val="single" w:sz="4" w:space="0" w:color="auto"/>
            </w:tcBorders>
            <w:shd w:val="clear" w:color="auto" w:fill="auto"/>
            <w:noWrap/>
            <w:vAlign w:val="bottom"/>
            <w:hideMark/>
          </w:tcPr>
          <w:p w14:paraId="16909C4A"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44C87F5A" w14:textId="77777777" w:rsidR="00505C21" w:rsidRPr="009C0430" w:rsidRDefault="00505C21" w:rsidP="00A4771D">
            <w:pPr>
              <w:jc w:val="right"/>
              <w:rPr>
                <w:rFonts w:ascii="Arial CE" w:hAnsi="Arial CE"/>
              </w:rPr>
            </w:pPr>
            <w:r w:rsidRPr="009C0430">
              <w:rPr>
                <w:rFonts w:ascii="Arial CE" w:hAnsi="Arial CE"/>
              </w:rPr>
              <w:t>9 457</w:t>
            </w:r>
          </w:p>
        </w:tc>
        <w:tc>
          <w:tcPr>
            <w:tcW w:w="1180" w:type="dxa"/>
            <w:tcBorders>
              <w:top w:val="nil"/>
              <w:left w:val="nil"/>
              <w:bottom w:val="single" w:sz="4" w:space="0" w:color="auto"/>
              <w:right w:val="single" w:sz="4" w:space="0" w:color="auto"/>
            </w:tcBorders>
            <w:shd w:val="clear" w:color="auto" w:fill="FFFF00"/>
            <w:noWrap/>
            <w:vAlign w:val="bottom"/>
          </w:tcPr>
          <w:p w14:paraId="5ACA6993"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24109FD"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42903BB" w14:textId="77777777" w:rsidR="00505C21" w:rsidRPr="009C0430" w:rsidRDefault="00505C21" w:rsidP="00A4771D">
            <w:pPr>
              <w:jc w:val="right"/>
              <w:rPr>
                <w:rFonts w:ascii="Arial CE" w:hAnsi="Arial CE"/>
              </w:rPr>
            </w:pPr>
          </w:p>
        </w:tc>
      </w:tr>
      <w:tr w:rsidR="00505C21" w:rsidRPr="009C0430" w14:paraId="2D2DB1B1"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05474F4" w14:textId="77777777" w:rsidR="00505C21" w:rsidRPr="009C0430" w:rsidRDefault="00505C21" w:rsidP="00A4771D">
            <w:pPr>
              <w:jc w:val="center"/>
              <w:rPr>
                <w:rFonts w:ascii="Arial CE" w:hAnsi="Arial CE"/>
              </w:rPr>
            </w:pPr>
            <w:r w:rsidRPr="009C0430">
              <w:rPr>
                <w:rFonts w:ascii="Arial CE" w:hAnsi="Arial CE"/>
              </w:rPr>
              <w:t>86</w:t>
            </w:r>
          </w:p>
        </w:tc>
        <w:tc>
          <w:tcPr>
            <w:tcW w:w="2920" w:type="dxa"/>
            <w:tcBorders>
              <w:top w:val="nil"/>
              <w:left w:val="nil"/>
              <w:bottom w:val="single" w:sz="4" w:space="0" w:color="auto"/>
              <w:right w:val="single" w:sz="4" w:space="0" w:color="auto"/>
            </w:tcBorders>
            <w:shd w:val="clear" w:color="auto" w:fill="auto"/>
            <w:noWrap/>
            <w:vAlign w:val="bottom"/>
            <w:hideMark/>
          </w:tcPr>
          <w:p w14:paraId="431769C4"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744155B9" w14:textId="77777777" w:rsidR="00505C21" w:rsidRPr="009C0430" w:rsidRDefault="00505C21" w:rsidP="00A4771D">
            <w:pPr>
              <w:jc w:val="right"/>
              <w:rPr>
                <w:rFonts w:ascii="Arial CE" w:hAnsi="Arial CE"/>
              </w:rPr>
            </w:pPr>
            <w:r w:rsidRPr="009C0430">
              <w:rPr>
                <w:rFonts w:ascii="Arial CE" w:hAnsi="Arial CE"/>
              </w:rPr>
              <w:t>7 770</w:t>
            </w:r>
          </w:p>
        </w:tc>
        <w:tc>
          <w:tcPr>
            <w:tcW w:w="1180" w:type="dxa"/>
            <w:tcBorders>
              <w:top w:val="nil"/>
              <w:left w:val="nil"/>
              <w:bottom w:val="single" w:sz="4" w:space="0" w:color="auto"/>
              <w:right w:val="single" w:sz="4" w:space="0" w:color="auto"/>
            </w:tcBorders>
            <w:shd w:val="clear" w:color="auto" w:fill="FFFF00"/>
            <w:noWrap/>
            <w:vAlign w:val="bottom"/>
          </w:tcPr>
          <w:p w14:paraId="09829A6A"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26A7FE3"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7AB92E2F" w14:textId="77777777" w:rsidR="00505C21" w:rsidRPr="009C0430" w:rsidRDefault="00505C21" w:rsidP="00A4771D">
            <w:pPr>
              <w:jc w:val="right"/>
              <w:rPr>
                <w:rFonts w:ascii="Arial CE" w:hAnsi="Arial CE"/>
              </w:rPr>
            </w:pPr>
          </w:p>
        </w:tc>
      </w:tr>
      <w:tr w:rsidR="00505C21" w:rsidRPr="009C0430" w14:paraId="2E2E3CD8"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4D06AD70" w14:textId="77777777" w:rsidR="00505C21" w:rsidRPr="009C0430" w:rsidRDefault="00505C21" w:rsidP="00A4771D">
            <w:pPr>
              <w:jc w:val="center"/>
              <w:rPr>
                <w:rFonts w:ascii="Arial CE" w:hAnsi="Arial CE"/>
              </w:rPr>
            </w:pPr>
            <w:r w:rsidRPr="009C0430">
              <w:rPr>
                <w:rFonts w:ascii="Arial CE" w:hAnsi="Arial CE"/>
              </w:rPr>
              <w:t>87</w:t>
            </w:r>
          </w:p>
        </w:tc>
        <w:tc>
          <w:tcPr>
            <w:tcW w:w="2920" w:type="dxa"/>
            <w:tcBorders>
              <w:top w:val="nil"/>
              <w:left w:val="nil"/>
              <w:bottom w:val="single" w:sz="4" w:space="0" w:color="auto"/>
              <w:right w:val="single" w:sz="4" w:space="0" w:color="auto"/>
            </w:tcBorders>
            <w:shd w:val="clear" w:color="auto" w:fill="auto"/>
            <w:noWrap/>
            <w:vAlign w:val="bottom"/>
            <w:hideMark/>
          </w:tcPr>
          <w:p w14:paraId="14388F3C" w14:textId="77777777" w:rsidR="00505C21" w:rsidRPr="009C0430" w:rsidRDefault="00505C21" w:rsidP="00A4771D">
            <w:pPr>
              <w:rPr>
                <w:rFonts w:ascii="Arial CE" w:hAnsi="Arial CE"/>
              </w:rPr>
            </w:pPr>
            <w:r w:rsidRPr="009C0430">
              <w:rPr>
                <w:rFonts w:ascii="Arial CE" w:hAnsi="Arial CE"/>
              </w:rPr>
              <w:t>Petržalka L</w:t>
            </w:r>
          </w:p>
        </w:tc>
        <w:tc>
          <w:tcPr>
            <w:tcW w:w="1120" w:type="dxa"/>
            <w:tcBorders>
              <w:top w:val="nil"/>
              <w:left w:val="nil"/>
              <w:bottom w:val="single" w:sz="4" w:space="0" w:color="auto"/>
              <w:right w:val="single" w:sz="4" w:space="0" w:color="auto"/>
            </w:tcBorders>
            <w:shd w:val="clear" w:color="auto" w:fill="auto"/>
            <w:noWrap/>
            <w:vAlign w:val="bottom"/>
            <w:hideMark/>
          </w:tcPr>
          <w:p w14:paraId="58DBB9B3" w14:textId="77777777" w:rsidR="00505C21" w:rsidRPr="009C0430" w:rsidRDefault="00505C21" w:rsidP="00A4771D">
            <w:pPr>
              <w:jc w:val="right"/>
              <w:rPr>
                <w:rFonts w:ascii="Arial CE" w:hAnsi="Arial CE"/>
              </w:rPr>
            </w:pPr>
            <w:r w:rsidRPr="009C0430">
              <w:rPr>
                <w:rFonts w:ascii="Arial CE" w:hAnsi="Arial CE"/>
              </w:rPr>
              <w:t>12 840</w:t>
            </w:r>
          </w:p>
        </w:tc>
        <w:tc>
          <w:tcPr>
            <w:tcW w:w="1180" w:type="dxa"/>
            <w:tcBorders>
              <w:top w:val="nil"/>
              <w:left w:val="nil"/>
              <w:bottom w:val="single" w:sz="4" w:space="0" w:color="auto"/>
              <w:right w:val="single" w:sz="4" w:space="0" w:color="auto"/>
            </w:tcBorders>
            <w:shd w:val="clear" w:color="auto" w:fill="FFFF00"/>
            <w:noWrap/>
            <w:vAlign w:val="bottom"/>
          </w:tcPr>
          <w:p w14:paraId="006FFE1E"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63748290"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7C1BAF7" w14:textId="77777777" w:rsidR="00505C21" w:rsidRPr="009C0430" w:rsidRDefault="00505C21" w:rsidP="00A4771D">
            <w:pPr>
              <w:jc w:val="right"/>
              <w:rPr>
                <w:rFonts w:ascii="Arial CE" w:hAnsi="Arial CE"/>
              </w:rPr>
            </w:pPr>
          </w:p>
        </w:tc>
      </w:tr>
      <w:tr w:rsidR="00505C21" w:rsidRPr="009C0430" w14:paraId="22B91572" w14:textId="77777777" w:rsidTr="00505C21">
        <w:trPr>
          <w:trHeight w:val="481"/>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EE0FD44" w14:textId="77777777" w:rsidR="00505C21" w:rsidRPr="009C0430" w:rsidRDefault="00505C21" w:rsidP="00A4771D">
            <w:pPr>
              <w:jc w:val="center"/>
              <w:rPr>
                <w:rFonts w:ascii="Arial CE" w:hAnsi="Arial CE"/>
              </w:rPr>
            </w:pPr>
            <w:r w:rsidRPr="009C0430">
              <w:rPr>
                <w:rFonts w:ascii="Arial CE" w:hAnsi="Arial CE"/>
              </w:rPr>
              <w:t>88</w:t>
            </w:r>
          </w:p>
        </w:tc>
        <w:tc>
          <w:tcPr>
            <w:tcW w:w="2920" w:type="dxa"/>
            <w:tcBorders>
              <w:top w:val="nil"/>
              <w:left w:val="nil"/>
              <w:bottom w:val="single" w:sz="4" w:space="0" w:color="auto"/>
              <w:right w:val="single" w:sz="4" w:space="0" w:color="auto"/>
            </w:tcBorders>
            <w:shd w:val="clear" w:color="auto" w:fill="auto"/>
            <w:noWrap/>
            <w:vAlign w:val="bottom"/>
            <w:hideMark/>
          </w:tcPr>
          <w:p w14:paraId="5860E887" w14:textId="77777777" w:rsidR="00505C21" w:rsidRPr="009C0430" w:rsidRDefault="00505C21" w:rsidP="00A4771D">
            <w:pPr>
              <w:rPr>
                <w:rFonts w:ascii="Arial CE" w:hAnsi="Arial CE"/>
              </w:rPr>
            </w:pPr>
            <w:r w:rsidRPr="009C0430">
              <w:rPr>
                <w:rFonts w:ascii="Arial CE" w:hAnsi="Arial CE"/>
              </w:rPr>
              <w:t>Petržalka L</w:t>
            </w:r>
          </w:p>
        </w:tc>
        <w:tc>
          <w:tcPr>
            <w:tcW w:w="1120" w:type="dxa"/>
            <w:tcBorders>
              <w:top w:val="nil"/>
              <w:left w:val="nil"/>
              <w:bottom w:val="single" w:sz="4" w:space="0" w:color="auto"/>
              <w:right w:val="single" w:sz="4" w:space="0" w:color="auto"/>
            </w:tcBorders>
            <w:shd w:val="clear" w:color="auto" w:fill="auto"/>
            <w:noWrap/>
            <w:vAlign w:val="bottom"/>
            <w:hideMark/>
          </w:tcPr>
          <w:p w14:paraId="18C5602E" w14:textId="77777777" w:rsidR="00505C21" w:rsidRPr="009C0430" w:rsidRDefault="00505C21" w:rsidP="00A4771D">
            <w:pPr>
              <w:jc w:val="right"/>
              <w:rPr>
                <w:rFonts w:ascii="Arial CE" w:hAnsi="Arial CE"/>
              </w:rPr>
            </w:pPr>
            <w:r w:rsidRPr="009C0430">
              <w:rPr>
                <w:rFonts w:ascii="Arial CE" w:hAnsi="Arial CE"/>
              </w:rPr>
              <w:t>11 950</w:t>
            </w:r>
          </w:p>
        </w:tc>
        <w:tc>
          <w:tcPr>
            <w:tcW w:w="1180" w:type="dxa"/>
            <w:tcBorders>
              <w:top w:val="nil"/>
              <w:left w:val="nil"/>
              <w:bottom w:val="single" w:sz="4" w:space="0" w:color="auto"/>
              <w:right w:val="single" w:sz="4" w:space="0" w:color="auto"/>
            </w:tcBorders>
            <w:shd w:val="clear" w:color="auto" w:fill="FFFF00"/>
            <w:noWrap/>
            <w:vAlign w:val="bottom"/>
          </w:tcPr>
          <w:p w14:paraId="67079615"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9158783"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9FC64F0" w14:textId="77777777" w:rsidR="00505C21" w:rsidRPr="009C0430" w:rsidRDefault="00505C21" w:rsidP="00A4771D">
            <w:pPr>
              <w:jc w:val="right"/>
              <w:rPr>
                <w:rFonts w:ascii="Arial CE" w:hAnsi="Arial CE"/>
              </w:rPr>
            </w:pPr>
          </w:p>
        </w:tc>
      </w:tr>
      <w:tr w:rsidR="00505C21" w:rsidRPr="009C0430" w14:paraId="7B50DFF9" w14:textId="77777777" w:rsidTr="00505C21">
        <w:trPr>
          <w:trHeight w:val="573"/>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1786A1E" w14:textId="77777777" w:rsidR="00505C21" w:rsidRPr="009C0430" w:rsidRDefault="00505C21" w:rsidP="00A4771D">
            <w:pPr>
              <w:jc w:val="center"/>
              <w:rPr>
                <w:rFonts w:ascii="Arial CE" w:hAnsi="Arial CE"/>
              </w:rPr>
            </w:pPr>
            <w:r w:rsidRPr="009C0430">
              <w:rPr>
                <w:rFonts w:ascii="Arial CE" w:hAnsi="Arial CE"/>
              </w:rPr>
              <w:t>89</w:t>
            </w:r>
          </w:p>
        </w:tc>
        <w:tc>
          <w:tcPr>
            <w:tcW w:w="2920" w:type="dxa"/>
            <w:tcBorders>
              <w:top w:val="nil"/>
              <w:left w:val="nil"/>
              <w:bottom w:val="single" w:sz="4" w:space="0" w:color="auto"/>
              <w:right w:val="single" w:sz="4" w:space="0" w:color="auto"/>
            </w:tcBorders>
            <w:shd w:val="clear" w:color="auto" w:fill="auto"/>
            <w:noWrap/>
            <w:vAlign w:val="bottom"/>
            <w:hideMark/>
          </w:tcPr>
          <w:p w14:paraId="738BC11C"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537C4290" w14:textId="77777777" w:rsidR="00505C21" w:rsidRPr="009C0430" w:rsidRDefault="00505C21" w:rsidP="00A4771D">
            <w:pPr>
              <w:jc w:val="right"/>
              <w:rPr>
                <w:rFonts w:ascii="Arial CE" w:hAnsi="Arial CE"/>
              </w:rPr>
            </w:pPr>
            <w:r w:rsidRPr="009C0430">
              <w:rPr>
                <w:rFonts w:ascii="Arial CE" w:hAnsi="Arial CE"/>
              </w:rPr>
              <w:t>7 490</w:t>
            </w:r>
          </w:p>
        </w:tc>
        <w:tc>
          <w:tcPr>
            <w:tcW w:w="1180" w:type="dxa"/>
            <w:tcBorders>
              <w:top w:val="nil"/>
              <w:left w:val="nil"/>
              <w:bottom w:val="single" w:sz="4" w:space="0" w:color="auto"/>
              <w:right w:val="single" w:sz="4" w:space="0" w:color="auto"/>
            </w:tcBorders>
            <w:shd w:val="clear" w:color="auto" w:fill="FFFF00"/>
            <w:noWrap/>
            <w:vAlign w:val="bottom"/>
          </w:tcPr>
          <w:p w14:paraId="61125DA9"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8A003F3" w14:textId="77777777" w:rsidR="00505C21" w:rsidRPr="009C0430" w:rsidRDefault="00505C21" w:rsidP="00A4771D">
            <w:pPr>
              <w:jc w:val="center"/>
              <w:rPr>
                <w:rFonts w:ascii="Arial CE" w:hAnsi="Arial CE"/>
              </w:rPr>
            </w:pPr>
            <w:r w:rsidRPr="009C0430">
              <w:rPr>
                <w:rFonts w:ascii="Arial CE" w:hAnsi="Arial CE"/>
              </w:rPr>
              <w:t>3</w:t>
            </w:r>
          </w:p>
        </w:tc>
        <w:tc>
          <w:tcPr>
            <w:tcW w:w="1600" w:type="dxa"/>
            <w:tcBorders>
              <w:top w:val="nil"/>
              <w:left w:val="nil"/>
              <w:bottom w:val="single" w:sz="4" w:space="0" w:color="auto"/>
              <w:right w:val="single" w:sz="8" w:space="0" w:color="auto"/>
            </w:tcBorders>
            <w:shd w:val="clear" w:color="auto" w:fill="auto"/>
            <w:noWrap/>
            <w:vAlign w:val="bottom"/>
          </w:tcPr>
          <w:p w14:paraId="4DC435CD" w14:textId="77777777" w:rsidR="00505C21" w:rsidRPr="009C0430" w:rsidRDefault="00505C21" w:rsidP="00A4771D">
            <w:pPr>
              <w:jc w:val="right"/>
              <w:rPr>
                <w:rFonts w:ascii="Arial CE" w:hAnsi="Arial CE"/>
              </w:rPr>
            </w:pPr>
          </w:p>
        </w:tc>
      </w:tr>
      <w:tr w:rsidR="00505C21" w:rsidRPr="009C0430" w14:paraId="24CD07C6"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68AD3FE0" w14:textId="77777777" w:rsidR="00505C21" w:rsidRPr="009C0430" w:rsidRDefault="00505C21" w:rsidP="00A4771D">
            <w:pPr>
              <w:jc w:val="center"/>
              <w:rPr>
                <w:rFonts w:ascii="Arial CE" w:hAnsi="Arial CE"/>
              </w:rPr>
            </w:pPr>
            <w:r w:rsidRPr="009C0430">
              <w:rPr>
                <w:rFonts w:ascii="Arial CE" w:hAnsi="Arial CE"/>
              </w:rPr>
              <w:t>90</w:t>
            </w:r>
          </w:p>
        </w:tc>
        <w:tc>
          <w:tcPr>
            <w:tcW w:w="2920" w:type="dxa"/>
            <w:tcBorders>
              <w:top w:val="nil"/>
              <w:left w:val="nil"/>
              <w:bottom w:val="single" w:sz="4" w:space="0" w:color="auto"/>
              <w:right w:val="single" w:sz="4" w:space="0" w:color="auto"/>
            </w:tcBorders>
            <w:shd w:val="clear" w:color="auto" w:fill="auto"/>
            <w:noWrap/>
            <w:vAlign w:val="bottom"/>
            <w:hideMark/>
          </w:tcPr>
          <w:p w14:paraId="59786E48" w14:textId="77777777" w:rsidR="00505C21" w:rsidRPr="009C0430" w:rsidRDefault="00505C21" w:rsidP="00A4771D">
            <w:pPr>
              <w:rPr>
                <w:rFonts w:ascii="Arial CE" w:hAnsi="Arial CE"/>
              </w:rPr>
            </w:pPr>
            <w:r w:rsidRPr="009C0430">
              <w:rPr>
                <w:rFonts w:ascii="Arial CE" w:hAnsi="Arial CE"/>
              </w:rPr>
              <w:t>Rusovce,Čuňovo,Jarovce</w:t>
            </w:r>
          </w:p>
        </w:tc>
        <w:tc>
          <w:tcPr>
            <w:tcW w:w="1120" w:type="dxa"/>
            <w:tcBorders>
              <w:top w:val="nil"/>
              <w:left w:val="nil"/>
              <w:bottom w:val="single" w:sz="4" w:space="0" w:color="auto"/>
              <w:right w:val="single" w:sz="4" w:space="0" w:color="auto"/>
            </w:tcBorders>
            <w:shd w:val="clear" w:color="auto" w:fill="auto"/>
            <w:noWrap/>
            <w:vAlign w:val="bottom"/>
            <w:hideMark/>
          </w:tcPr>
          <w:p w14:paraId="7C2BAE4C" w14:textId="77777777" w:rsidR="00505C21" w:rsidRPr="009C0430" w:rsidRDefault="00505C21" w:rsidP="00A4771D">
            <w:pPr>
              <w:jc w:val="right"/>
              <w:rPr>
                <w:rFonts w:ascii="Arial CE" w:hAnsi="Arial CE"/>
              </w:rPr>
            </w:pPr>
            <w:r w:rsidRPr="009C0430">
              <w:rPr>
                <w:rFonts w:ascii="Arial CE" w:hAnsi="Arial CE"/>
              </w:rPr>
              <w:t>5 680</w:t>
            </w:r>
          </w:p>
        </w:tc>
        <w:tc>
          <w:tcPr>
            <w:tcW w:w="1180" w:type="dxa"/>
            <w:tcBorders>
              <w:top w:val="nil"/>
              <w:left w:val="nil"/>
              <w:bottom w:val="single" w:sz="4" w:space="0" w:color="auto"/>
              <w:right w:val="single" w:sz="4" w:space="0" w:color="auto"/>
            </w:tcBorders>
            <w:shd w:val="clear" w:color="auto" w:fill="FFFF00"/>
            <w:noWrap/>
            <w:vAlign w:val="bottom"/>
          </w:tcPr>
          <w:p w14:paraId="32CA9A43"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18CD189"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24F3C67" w14:textId="77777777" w:rsidR="00505C21" w:rsidRPr="009C0430" w:rsidRDefault="00505C21" w:rsidP="00A4771D">
            <w:pPr>
              <w:jc w:val="right"/>
              <w:rPr>
                <w:rFonts w:ascii="Arial CE" w:hAnsi="Arial CE"/>
              </w:rPr>
            </w:pPr>
          </w:p>
        </w:tc>
      </w:tr>
      <w:tr w:rsidR="00505C21" w:rsidRPr="009C0430" w14:paraId="14527368" w14:textId="77777777" w:rsidTr="00505C21">
        <w:trPr>
          <w:trHeight w:val="690"/>
          <w:jc w:val="center"/>
        </w:trPr>
        <w:tc>
          <w:tcPr>
            <w:tcW w:w="520" w:type="dxa"/>
            <w:tcBorders>
              <w:top w:val="nil"/>
              <w:left w:val="nil"/>
              <w:bottom w:val="single" w:sz="8" w:space="0" w:color="auto"/>
              <w:right w:val="single" w:sz="4" w:space="0" w:color="auto"/>
            </w:tcBorders>
            <w:shd w:val="clear" w:color="000000" w:fill="CCC0DA"/>
            <w:noWrap/>
            <w:vAlign w:val="bottom"/>
            <w:hideMark/>
          </w:tcPr>
          <w:p w14:paraId="68AFEDED" w14:textId="77777777" w:rsidR="00505C21" w:rsidRPr="009C0430" w:rsidRDefault="00505C21" w:rsidP="00A4771D">
            <w:pPr>
              <w:jc w:val="center"/>
              <w:rPr>
                <w:rFonts w:ascii="Arial CE" w:hAnsi="Arial CE"/>
              </w:rPr>
            </w:pPr>
            <w:r w:rsidRPr="009C0430">
              <w:rPr>
                <w:rFonts w:ascii="Arial CE" w:hAnsi="Arial CE"/>
              </w:rPr>
              <w:t>91</w:t>
            </w:r>
          </w:p>
        </w:tc>
        <w:tc>
          <w:tcPr>
            <w:tcW w:w="2920" w:type="dxa"/>
            <w:tcBorders>
              <w:top w:val="nil"/>
              <w:left w:val="nil"/>
              <w:bottom w:val="single" w:sz="8" w:space="0" w:color="auto"/>
              <w:right w:val="single" w:sz="4" w:space="0" w:color="auto"/>
            </w:tcBorders>
            <w:shd w:val="clear" w:color="auto" w:fill="auto"/>
            <w:noWrap/>
            <w:vAlign w:val="bottom"/>
            <w:hideMark/>
          </w:tcPr>
          <w:p w14:paraId="40478360" w14:textId="77777777" w:rsidR="00505C21" w:rsidRPr="009C0430" w:rsidRDefault="00505C21" w:rsidP="00A4771D">
            <w:pPr>
              <w:rPr>
                <w:rFonts w:ascii="Arial CE" w:hAnsi="Arial CE"/>
              </w:rPr>
            </w:pPr>
            <w:r w:rsidRPr="009C0430">
              <w:rPr>
                <w:rFonts w:ascii="Arial CE" w:hAnsi="Arial CE"/>
              </w:rPr>
              <w:t>Petržalka L</w:t>
            </w:r>
          </w:p>
        </w:tc>
        <w:tc>
          <w:tcPr>
            <w:tcW w:w="1120" w:type="dxa"/>
            <w:tcBorders>
              <w:top w:val="nil"/>
              <w:left w:val="nil"/>
              <w:bottom w:val="single" w:sz="8" w:space="0" w:color="auto"/>
              <w:right w:val="single" w:sz="4" w:space="0" w:color="auto"/>
            </w:tcBorders>
            <w:shd w:val="clear" w:color="auto" w:fill="auto"/>
            <w:noWrap/>
            <w:vAlign w:val="bottom"/>
            <w:hideMark/>
          </w:tcPr>
          <w:p w14:paraId="1287D165" w14:textId="77777777" w:rsidR="00505C21" w:rsidRPr="009C0430" w:rsidRDefault="00505C21" w:rsidP="00A4771D">
            <w:pPr>
              <w:jc w:val="right"/>
              <w:rPr>
                <w:rFonts w:ascii="Arial CE" w:hAnsi="Arial CE"/>
              </w:rPr>
            </w:pPr>
            <w:r w:rsidRPr="009C0430">
              <w:rPr>
                <w:rFonts w:ascii="Arial CE" w:hAnsi="Arial CE"/>
              </w:rPr>
              <w:t>7 000</w:t>
            </w:r>
          </w:p>
        </w:tc>
        <w:tc>
          <w:tcPr>
            <w:tcW w:w="1180" w:type="dxa"/>
            <w:tcBorders>
              <w:top w:val="nil"/>
              <w:left w:val="nil"/>
              <w:bottom w:val="single" w:sz="4" w:space="0" w:color="auto"/>
              <w:right w:val="single" w:sz="4" w:space="0" w:color="auto"/>
            </w:tcBorders>
            <w:shd w:val="clear" w:color="auto" w:fill="FFFF00"/>
            <w:noWrap/>
            <w:vAlign w:val="bottom"/>
          </w:tcPr>
          <w:p w14:paraId="7F78C928" w14:textId="77777777" w:rsidR="00505C21" w:rsidRPr="009C0430" w:rsidRDefault="00505C21" w:rsidP="00A4771D">
            <w:pPr>
              <w:jc w:val="right"/>
              <w:rPr>
                <w:rFonts w:ascii="Arial CE" w:hAnsi="Arial CE"/>
              </w:rPr>
            </w:pPr>
          </w:p>
        </w:tc>
        <w:tc>
          <w:tcPr>
            <w:tcW w:w="1500" w:type="dxa"/>
            <w:tcBorders>
              <w:top w:val="nil"/>
              <w:left w:val="nil"/>
              <w:bottom w:val="single" w:sz="8" w:space="0" w:color="auto"/>
              <w:right w:val="single" w:sz="4" w:space="0" w:color="auto"/>
            </w:tcBorders>
            <w:shd w:val="clear" w:color="auto" w:fill="auto"/>
            <w:noWrap/>
            <w:vAlign w:val="bottom"/>
            <w:hideMark/>
          </w:tcPr>
          <w:p w14:paraId="57CA0FF2"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8" w:space="0" w:color="auto"/>
              <w:right w:val="single" w:sz="8" w:space="0" w:color="auto"/>
            </w:tcBorders>
            <w:shd w:val="clear" w:color="auto" w:fill="auto"/>
            <w:noWrap/>
            <w:vAlign w:val="bottom"/>
          </w:tcPr>
          <w:p w14:paraId="7DD2A009" w14:textId="77777777" w:rsidR="00505C21" w:rsidRPr="009C0430" w:rsidRDefault="00505C21" w:rsidP="00A4771D">
            <w:pPr>
              <w:jc w:val="right"/>
              <w:rPr>
                <w:rFonts w:ascii="Arial CE" w:hAnsi="Arial CE"/>
              </w:rPr>
            </w:pPr>
          </w:p>
        </w:tc>
      </w:tr>
      <w:tr w:rsidR="00505C21" w:rsidRPr="009C0430" w14:paraId="4BE444DE" w14:textId="77777777" w:rsidTr="00505C21">
        <w:trPr>
          <w:trHeight w:val="690"/>
          <w:jc w:val="center"/>
        </w:trPr>
        <w:tc>
          <w:tcPr>
            <w:tcW w:w="520" w:type="dxa"/>
            <w:tcBorders>
              <w:top w:val="nil"/>
              <w:left w:val="nil"/>
              <w:bottom w:val="nil"/>
              <w:right w:val="nil"/>
            </w:tcBorders>
            <w:shd w:val="clear" w:color="auto" w:fill="auto"/>
            <w:noWrap/>
            <w:vAlign w:val="bottom"/>
            <w:hideMark/>
          </w:tcPr>
          <w:p w14:paraId="3A221341" w14:textId="77777777" w:rsidR="00505C21" w:rsidRPr="009C0430" w:rsidRDefault="00505C21" w:rsidP="00A4771D">
            <w:pPr>
              <w:jc w:val="right"/>
              <w:rPr>
                <w:rFonts w:ascii="Arial CE" w:hAnsi="Arial CE"/>
              </w:rPr>
            </w:pPr>
          </w:p>
        </w:tc>
        <w:tc>
          <w:tcPr>
            <w:tcW w:w="2920" w:type="dxa"/>
            <w:tcBorders>
              <w:top w:val="nil"/>
              <w:left w:val="nil"/>
              <w:bottom w:val="nil"/>
              <w:right w:val="nil"/>
            </w:tcBorders>
            <w:shd w:val="clear" w:color="auto" w:fill="auto"/>
            <w:noWrap/>
            <w:vAlign w:val="bottom"/>
            <w:hideMark/>
          </w:tcPr>
          <w:p w14:paraId="4849807A" w14:textId="77777777" w:rsidR="00505C21" w:rsidRPr="009C0430" w:rsidRDefault="00505C21" w:rsidP="00A4771D">
            <w:pPr>
              <w:rPr>
                <w:sz w:val="20"/>
              </w:rPr>
            </w:pPr>
          </w:p>
        </w:tc>
        <w:tc>
          <w:tcPr>
            <w:tcW w:w="1120" w:type="dxa"/>
            <w:tcBorders>
              <w:top w:val="nil"/>
              <w:left w:val="single" w:sz="8" w:space="0" w:color="auto"/>
              <w:bottom w:val="single" w:sz="8" w:space="0" w:color="auto"/>
              <w:right w:val="single" w:sz="8" w:space="0" w:color="auto"/>
            </w:tcBorders>
            <w:shd w:val="clear" w:color="auto" w:fill="auto"/>
            <w:noWrap/>
            <w:vAlign w:val="center"/>
            <w:hideMark/>
          </w:tcPr>
          <w:p w14:paraId="46D29652" w14:textId="77777777" w:rsidR="00505C21" w:rsidRPr="009C0430" w:rsidRDefault="00505C21" w:rsidP="00A4771D">
            <w:pPr>
              <w:jc w:val="right"/>
              <w:rPr>
                <w:rFonts w:ascii="Arial CE" w:hAnsi="Arial CE"/>
                <w:b/>
                <w:bCs/>
              </w:rPr>
            </w:pPr>
            <w:r w:rsidRPr="009C0430">
              <w:rPr>
                <w:rFonts w:ascii="Arial CE" w:hAnsi="Arial CE"/>
                <w:b/>
                <w:bCs/>
              </w:rPr>
              <w:t>118 880</w:t>
            </w:r>
          </w:p>
        </w:tc>
        <w:tc>
          <w:tcPr>
            <w:tcW w:w="1180" w:type="dxa"/>
            <w:tcBorders>
              <w:top w:val="nil"/>
              <w:left w:val="nil"/>
              <w:bottom w:val="nil"/>
              <w:right w:val="nil"/>
            </w:tcBorders>
            <w:shd w:val="clear" w:color="auto" w:fill="auto"/>
            <w:noWrap/>
            <w:vAlign w:val="bottom"/>
            <w:hideMark/>
          </w:tcPr>
          <w:p w14:paraId="17DDA501" w14:textId="77777777" w:rsidR="00505C21" w:rsidRPr="009C0430" w:rsidRDefault="00505C21" w:rsidP="00A4771D">
            <w:pPr>
              <w:jc w:val="right"/>
              <w:rPr>
                <w:rFonts w:ascii="Arial CE" w:hAnsi="Arial CE"/>
                <w:b/>
                <w:bCs/>
              </w:rPr>
            </w:pPr>
          </w:p>
        </w:tc>
        <w:tc>
          <w:tcPr>
            <w:tcW w:w="1500" w:type="dxa"/>
            <w:tcBorders>
              <w:top w:val="nil"/>
              <w:left w:val="nil"/>
              <w:bottom w:val="nil"/>
              <w:right w:val="nil"/>
            </w:tcBorders>
            <w:shd w:val="clear" w:color="auto" w:fill="auto"/>
            <w:noWrap/>
            <w:vAlign w:val="bottom"/>
            <w:hideMark/>
          </w:tcPr>
          <w:p w14:paraId="2D0FC958" w14:textId="77777777" w:rsidR="00505C21" w:rsidRPr="009C0430" w:rsidRDefault="00505C21" w:rsidP="00A4771D">
            <w:pPr>
              <w:rPr>
                <w:sz w:val="20"/>
              </w:rPr>
            </w:pPr>
          </w:p>
        </w:tc>
        <w:tc>
          <w:tcPr>
            <w:tcW w:w="1600" w:type="dxa"/>
            <w:tcBorders>
              <w:top w:val="nil"/>
              <w:left w:val="single" w:sz="8" w:space="0" w:color="auto"/>
              <w:bottom w:val="single" w:sz="8" w:space="0" w:color="auto"/>
              <w:right w:val="single" w:sz="8" w:space="0" w:color="auto"/>
            </w:tcBorders>
            <w:shd w:val="clear" w:color="000000" w:fill="C0C0C0"/>
            <w:noWrap/>
            <w:vAlign w:val="center"/>
          </w:tcPr>
          <w:p w14:paraId="51ABEE5D" w14:textId="77777777" w:rsidR="00505C21" w:rsidRPr="009C0430" w:rsidRDefault="00505C21" w:rsidP="00A4771D">
            <w:pPr>
              <w:jc w:val="right"/>
              <w:rPr>
                <w:rFonts w:ascii="Arial CE" w:hAnsi="Arial CE"/>
                <w:b/>
                <w:bCs/>
              </w:rPr>
            </w:pPr>
          </w:p>
        </w:tc>
      </w:tr>
      <w:tr w:rsidR="00505C21" w:rsidRPr="009C0430" w14:paraId="67DE57E8" w14:textId="77777777" w:rsidTr="00505C21">
        <w:trPr>
          <w:trHeight w:val="274"/>
          <w:jc w:val="center"/>
        </w:trPr>
        <w:tc>
          <w:tcPr>
            <w:tcW w:w="520" w:type="dxa"/>
            <w:tcBorders>
              <w:top w:val="nil"/>
              <w:left w:val="nil"/>
              <w:bottom w:val="nil"/>
              <w:right w:val="nil"/>
            </w:tcBorders>
            <w:shd w:val="clear" w:color="auto" w:fill="auto"/>
            <w:noWrap/>
            <w:vAlign w:val="bottom"/>
            <w:hideMark/>
          </w:tcPr>
          <w:p w14:paraId="0F32E5BF" w14:textId="77777777" w:rsidR="00505C21" w:rsidRPr="009C0430" w:rsidRDefault="00505C21" w:rsidP="00A4771D">
            <w:pPr>
              <w:jc w:val="right"/>
              <w:rPr>
                <w:rFonts w:ascii="Arial CE" w:hAnsi="Arial CE"/>
                <w:b/>
                <w:bCs/>
              </w:rPr>
            </w:pPr>
          </w:p>
        </w:tc>
        <w:tc>
          <w:tcPr>
            <w:tcW w:w="2920" w:type="dxa"/>
            <w:tcBorders>
              <w:top w:val="nil"/>
              <w:left w:val="nil"/>
              <w:bottom w:val="nil"/>
              <w:right w:val="nil"/>
            </w:tcBorders>
            <w:shd w:val="clear" w:color="auto" w:fill="auto"/>
            <w:noWrap/>
            <w:vAlign w:val="bottom"/>
            <w:hideMark/>
          </w:tcPr>
          <w:p w14:paraId="2EA495D9" w14:textId="77777777" w:rsidR="00505C21" w:rsidRPr="009C0430" w:rsidRDefault="00505C21" w:rsidP="00A4771D">
            <w:pPr>
              <w:rPr>
                <w:sz w:val="20"/>
              </w:rPr>
            </w:pPr>
          </w:p>
        </w:tc>
        <w:tc>
          <w:tcPr>
            <w:tcW w:w="1120" w:type="dxa"/>
            <w:tcBorders>
              <w:top w:val="nil"/>
              <w:left w:val="nil"/>
              <w:bottom w:val="nil"/>
              <w:right w:val="nil"/>
            </w:tcBorders>
            <w:shd w:val="clear" w:color="auto" w:fill="auto"/>
            <w:noWrap/>
            <w:vAlign w:val="bottom"/>
            <w:hideMark/>
          </w:tcPr>
          <w:p w14:paraId="7B1567EA" w14:textId="77777777" w:rsidR="00505C21" w:rsidRPr="009C0430" w:rsidRDefault="00505C21" w:rsidP="00A4771D">
            <w:pPr>
              <w:rPr>
                <w:sz w:val="20"/>
              </w:rPr>
            </w:pPr>
          </w:p>
        </w:tc>
        <w:tc>
          <w:tcPr>
            <w:tcW w:w="1180" w:type="dxa"/>
            <w:tcBorders>
              <w:top w:val="nil"/>
              <w:left w:val="nil"/>
              <w:bottom w:val="nil"/>
              <w:right w:val="nil"/>
            </w:tcBorders>
            <w:shd w:val="clear" w:color="auto" w:fill="auto"/>
            <w:noWrap/>
            <w:vAlign w:val="bottom"/>
            <w:hideMark/>
          </w:tcPr>
          <w:p w14:paraId="7F408426" w14:textId="77777777" w:rsidR="00505C21" w:rsidRPr="009C0430" w:rsidRDefault="00505C21" w:rsidP="00A4771D">
            <w:pPr>
              <w:rPr>
                <w:sz w:val="20"/>
              </w:rPr>
            </w:pPr>
          </w:p>
        </w:tc>
        <w:tc>
          <w:tcPr>
            <w:tcW w:w="1500" w:type="dxa"/>
            <w:tcBorders>
              <w:top w:val="nil"/>
              <w:left w:val="nil"/>
              <w:bottom w:val="nil"/>
              <w:right w:val="nil"/>
            </w:tcBorders>
            <w:shd w:val="clear" w:color="auto" w:fill="auto"/>
            <w:noWrap/>
            <w:vAlign w:val="bottom"/>
            <w:hideMark/>
          </w:tcPr>
          <w:p w14:paraId="691AA7A7" w14:textId="77777777" w:rsidR="00505C21" w:rsidRPr="009C0430" w:rsidRDefault="00505C21" w:rsidP="00A4771D">
            <w:pPr>
              <w:rPr>
                <w:sz w:val="20"/>
              </w:rPr>
            </w:pPr>
          </w:p>
        </w:tc>
        <w:tc>
          <w:tcPr>
            <w:tcW w:w="1600" w:type="dxa"/>
            <w:tcBorders>
              <w:top w:val="nil"/>
              <w:left w:val="nil"/>
              <w:bottom w:val="nil"/>
              <w:right w:val="nil"/>
            </w:tcBorders>
            <w:shd w:val="clear" w:color="auto" w:fill="auto"/>
            <w:noWrap/>
            <w:vAlign w:val="bottom"/>
            <w:hideMark/>
          </w:tcPr>
          <w:p w14:paraId="3E9EA9A1" w14:textId="77777777" w:rsidR="00505C21" w:rsidRPr="009C0430" w:rsidRDefault="00505C21" w:rsidP="00A4771D">
            <w:pPr>
              <w:jc w:val="center"/>
              <w:rPr>
                <w:sz w:val="20"/>
              </w:rPr>
            </w:pPr>
          </w:p>
        </w:tc>
      </w:tr>
      <w:tr w:rsidR="00505C21" w:rsidRPr="009C0430" w14:paraId="15890C10" w14:textId="77777777" w:rsidTr="00A4771D">
        <w:trPr>
          <w:trHeight w:val="1650"/>
          <w:jc w:val="center"/>
        </w:trPr>
        <w:tc>
          <w:tcPr>
            <w:tcW w:w="520" w:type="dxa"/>
            <w:tcBorders>
              <w:top w:val="nil"/>
              <w:left w:val="nil"/>
              <w:bottom w:val="nil"/>
              <w:right w:val="nil"/>
            </w:tcBorders>
            <w:shd w:val="clear" w:color="auto" w:fill="auto"/>
            <w:noWrap/>
            <w:vAlign w:val="bottom"/>
            <w:hideMark/>
          </w:tcPr>
          <w:p w14:paraId="57DF57FD" w14:textId="77777777" w:rsidR="00505C21" w:rsidRPr="009C0430" w:rsidRDefault="00505C21" w:rsidP="00A4771D">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2E3F76A7" w14:textId="77777777" w:rsidR="00505C21" w:rsidRPr="009C0430" w:rsidRDefault="00505C21" w:rsidP="00A4771D">
            <w:pPr>
              <w:jc w:val="center"/>
              <w:rPr>
                <w:rFonts w:ascii="Arial CE" w:hAnsi="Arial CE"/>
                <w:b/>
                <w:bCs/>
              </w:rPr>
            </w:pPr>
            <w:r w:rsidRPr="009C0430">
              <w:rPr>
                <w:rFonts w:ascii="Arial CE" w:hAnsi="Arial CE"/>
                <w:b/>
                <w:bCs/>
              </w:rPr>
              <w:t>Čistenie mesta mimo cykličnosti</w:t>
            </w:r>
            <w:r w:rsidR="00C55E76">
              <w:rPr>
                <w:rFonts w:ascii="Arial CE" w:hAnsi="Arial CE"/>
                <w:b/>
                <w:bCs/>
              </w:rPr>
              <w:t xml:space="preserve"> - </w:t>
            </w:r>
            <w:r w:rsidRPr="009C0430">
              <w:rPr>
                <w:rFonts w:ascii="Arial CE" w:hAnsi="Arial CE"/>
                <w:b/>
                <w:bCs/>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3B7B42A" w14:textId="77777777" w:rsidR="00505C21" w:rsidRPr="009C0430" w:rsidRDefault="00C55E76" w:rsidP="00C55E76">
            <w:pPr>
              <w:jc w:val="center"/>
              <w:rPr>
                <w:rFonts w:ascii="Arial CE" w:hAnsi="Arial CE"/>
                <w:b/>
                <w:bCs/>
                <w:sz w:val="20"/>
              </w:rPr>
            </w:pPr>
            <w:r>
              <w:rPr>
                <w:rFonts w:ascii="Arial CE" w:hAnsi="Arial CE"/>
                <w:b/>
                <w:bCs/>
                <w:sz w:val="20"/>
              </w:rPr>
              <w:t>Predpokl. r</w:t>
            </w:r>
            <w:r w:rsidR="00505C21" w:rsidRPr="009C0430">
              <w:rPr>
                <w:rFonts w:ascii="Arial CE" w:hAnsi="Arial CE"/>
                <w:b/>
                <w:bCs/>
                <w:sz w:val="20"/>
              </w:rPr>
              <w:t>ozsah</w:t>
            </w:r>
          </w:p>
        </w:tc>
        <w:tc>
          <w:tcPr>
            <w:tcW w:w="1180" w:type="dxa"/>
            <w:tcBorders>
              <w:top w:val="single" w:sz="8" w:space="0" w:color="auto"/>
              <w:left w:val="nil"/>
              <w:bottom w:val="single" w:sz="8" w:space="0" w:color="auto"/>
              <w:right w:val="nil"/>
            </w:tcBorders>
            <w:shd w:val="clear" w:color="000000" w:fill="C0C0C0"/>
            <w:vAlign w:val="center"/>
            <w:hideMark/>
          </w:tcPr>
          <w:p w14:paraId="4987A4BF" w14:textId="77777777" w:rsidR="00505C21" w:rsidRPr="009C0430" w:rsidRDefault="00505C21" w:rsidP="00A4771D">
            <w:pPr>
              <w:jc w:val="center"/>
              <w:rPr>
                <w:rFonts w:ascii="Arial CE" w:hAnsi="Arial CE"/>
                <w:b/>
                <w:bCs/>
                <w:sz w:val="20"/>
              </w:rPr>
            </w:pPr>
            <w:r w:rsidRPr="009C0430">
              <w:rPr>
                <w:rFonts w:ascii="Arial CE" w:hAnsi="Arial CE"/>
                <w:b/>
                <w:bCs/>
                <w:sz w:val="20"/>
              </w:rPr>
              <w:t>Jednotková cena</w:t>
            </w:r>
            <w:r w:rsidRPr="009C0430">
              <w:rPr>
                <w:rFonts w:ascii="Arial CE" w:hAnsi="Arial CE"/>
                <w:b/>
                <w:bCs/>
                <w:sz w:val="20"/>
              </w:rPr>
              <w:br/>
              <w:t>( EUR bez DPH )</w:t>
            </w:r>
          </w:p>
        </w:tc>
        <w:tc>
          <w:tcPr>
            <w:tcW w:w="15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3C80608" w14:textId="77777777" w:rsidR="00505C21" w:rsidRPr="009C0430" w:rsidRDefault="00505C21" w:rsidP="00A4771D">
            <w:pPr>
              <w:jc w:val="center"/>
              <w:rPr>
                <w:rFonts w:ascii="Arial CE" w:hAnsi="Arial CE"/>
                <w:b/>
                <w:bCs/>
                <w:sz w:val="20"/>
              </w:rPr>
            </w:pPr>
            <w:r w:rsidRPr="009C0430">
              <w:rPr>
                <w:rFonts w:ascii="Arial CE" w:hAnsi="Arial CE"/>
                <w:b/>
                <w:bCs/>
                <w:sz w:val="20"/>
              </w:rPr>
              <w:t>Obrat</w:t>
            </w:r>
            <w:r w:rsidRPr="009C0430">
              <w:rPr>
                <w:rFonts w:ascii="Arial CE" w:hAnsi="Arial CE"/>
                <w:b/>
                <w:bCs/>
                <w:sz w:val="20"/>
              </w:rPr>
              <w:br/>
              <w:t>( EUR bez DPH )</w:t>
            </w:r>
          </w:p>
        </w:tc>
        <w:tc>
          <w:tcPr>
            <w:tcW w:w="1600" w:type="dxa"/>
            <w:tcBorders>
              <w:top w:val="nil"/>
              <w:left w:val="nil"/>
              <w:bottom w:val="nil"/>
              <w:right w:val="nil"/>
            </w:tcBorders>
            <w:shd w:val="clear" w:color="auto" w:fill="auto"/>
            <w:noWrap/>
            <w:vAlign w:val="bottom"/>
            <w:hideMark/>
          </w:tcPr>
          <w:p w14:paraId="5B9C4828" w14:textId="77777777" w:rsidR="00505C21" w:rsidRPr="009C0430" w:rsidRDefault="00505C21" w:rsidP="00A4771D">
            <w:pPr>
              <w:jc w:val="center"/>
              <w:rPr>
                <w:rFonts w:ascii="Arial CE" w:hAnsi="Arial CE"/>
                <w:b/>
                <w:bCs/>
                <w:sz w:val="20"/>
              </w:rPr>
            </w:pPr>
          </w:p>
        </w:tc>
      </w:tr>
      <w:tr w:rsidR="00505C21" w:rsidRPr="009C0430" w14:paraId="0957FD36" w14:textId="77777777" w:rsidTr="00505C21">
        <w:trPr>
          <w:trHeight w:val="690"/>
          <w:jc w:val="center"/>
        </w:trPr>
        <w:tc>
          <w:tcPr>
            <w:tcW w:w="520" w:type="dxa"/>
            <w:tcBorders>
              <w:top w:val="nil"/>
              <w:left w:val="nil"/>
              <w:bottom w:val="nil"/>
              <w:right w:val="nil"/>
            </w:tcBorders>
            <w:shd w:val="clear" w:color="auto" w:fill="auto"/>
            <w:noWrap/>
            <w:vAlign w:val="bottom"/>
            <w:hideMark/>
          </w:tcPr>
          <w:p w14:paraId="45A07A02" w14:textId="77777777" w:rsidR="00505C21" w:rsidRPr="009C0430" w:rsidRDefault="00505C21" w:rsidP="00A4771D">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38758168" w14:textId="77777777" w:rsidR="00505C21" w:rsidRPr="009C0430" w:rsidRDefault="00505C21" w:rsidP="00A4771D">
            <w:pPr>
              <w:rPr>
                <w:rFonts w:ascii="Arial CE" w:hAnsi="Arial CE"/>
                <w:sz w:val="20"/>
              </w:rPr>
            </w:pPr>
            <w:r w:rsidRPr="009C0430">
              <w:rPr>
                <w:rFonts w:ascii="Arial CE" w:hAnsi="Arial CE"/>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0EF25517" w14:textId="77777777" w:rsidR="00505C21" w:rsidRPr="009C0430" w:rsidRDefault="00505C21" w:rsidP="00A4771D">
            <w:pPr>
              <w:jc w:val="center"/>
              <w:rPr>
                <w:rFonts w:ascii="Arial CE" w:hAnsi="Arial CE"/>
                <w:sz w:val="20"/>
              </w:rPr>
            </w:pPr>
            <w:r w:rsidRPr="009C0430">
              <w:rPr>
                <w:rFonts w:ascii="Arial CE" w:hAnsi="Arial CE"/>
                <w:sz w:val="20"/>
              </w:rPr>
              <w:t>915 000</w:t>
            </w:r>
          </w:p>
        </w:tc>
        <w:tc>
          <w:tcPr>
            <w:tcW w:w="1180" w:type="dxa"/>
            <w:tcBorders>
              <w:top w:val="nil"/>
              <w:left w:val="nil"/>
              <w:bottom w:val="single" w:sz="4" w:space="0" w:color="auto"/>
              <w:right w:val="nil"/>
            </w:tcBorders>
            <w:shd w:val="clear" w:color="auto" w:fill="FFFF00"/>
            <w:noWrap/>
            <w:vAlign w:val="center"/>
            <w:hideMark/>
          </w:tcPr>
          <w:p w14:paraId="01B712D3" w14:textId="77777777" w:rsidR="00505C21" w:rsidRPr="009C0430" w:rsidRDefault="00505C21" w:rsidP="00A4771D">
            <w:pPr>
              <w:jc w:val="center"/>
              <w:rPr>
                <w:rFonts w:ascii="Arial CE" w:hAnsi="Arial CE"/>
                <w:sz w:val="20"/>
              </w:rPr>
            </w:pPr>
          </w:p>
        </w:tc>
        <w:tc>
          <w:tcPr>
            <w:tcW w:w="1500" w:type="dxa"/>
            <w:tcBorders>
              <w:top w:val="nil"/>
              <w:left w:val="single" w:sz="8" w:space="0" w:color="auto"/>
              <w:bottom w:val="single" w:sz="4" w:space="0" w:color="auto"/>
              <w:right w:val="single" w:sz="8" w:space="0" w:color="auto"/>
            </w:tcBorders>
            <w:shd w:val="clear" w:color="auto" w:fill="auto"/>
            <w:noWrap/>
            <w:vAlign w:val="center"/>
          </w:tcPr>
          <w:p w14:paraId="6759D65B" w14:textId="77777777" w:rsidR="00505C21" w:rsidRPr="009C0430" w:rsidRDefault="00505C21" w:rsidP="00A4771D">
            <w:pPr>
              <w:ind w:firstLineChars="100" w:firstLine="200"/>
              <w:jc w:val="right"/>
              <w:rPr>
                <w:rFonts w:ascii="Arial CE" w:hAnsi="Arial CE"/>
                <w:sz w:val="20"/>
              </w:rPr>
            </w:pPr>
          </w:p>
        </w:tc>
        <w:tc>
          <w:tcPr>
            <w:tcW w:w="1600" w:type="dxa"/>
            <w:tcBorders>
              <w:top w:val="nil"/>
              <w:left w:val="nil"/>
              <w:bottom w:val="nil"/>
              <w:right w:val="nil"/>
            </w:tcBorders>
            <w:shd w:val="clear" w:color="auto" w:fill="auto"/>
            <w:noWrap/>
            <w:vAlign w:val="bottom"/>
            <w:hideMark/>
          </w:tcPr>
          <w:p w14:paraId="7C81599E" w14:textId="77777777" w:rsidR="00505C21" w:rsidRPr="009C0430" w:rsidRDefault="00505C21" w:rsidP="00A4771D">
            <w:pPr>
              <w:ind w:firstLineChars="100" w:firstLine="200"/>
              <w:jc w:val="right"/>
              <w:rPr>
                <w:rFonts w:ascii="Arial CE" w:hAnsi="Arial CE"/>
                <w:sz w:val="20"/>
              </w:rPr>
            </w:pPr>
          </w:p>
        </w:tc>
      </w:tr>
      <w:tr w:rsidR="00505C21" w:rsidRPr="009C0430" w14:paraId="1CA207BB" w14:textId="77777777" w:rsidTr="00505C21">
        <w:trPr>
          <w:trHeight w:val="690"/>
          <w:jc w:val="center"/>
        </w:trPr>
        <w:tc>
          <w:tcPr>
            <w:tcW w:w="520" w:type="dxa"/>
            <w:tcBorders>
              <w:top w:val="nil"/>
              <w:left w:val="nil"/>
              <w:bottom w:val="nil"/>
              <w:right w:val="nil"/>
            </w:tcBorders>
            <w:shd w:val="clear" w:color="auto" w:fill="auto"/>
            <w:noWrap/>
            <w:vAlign w:val="bottom"/>
            <w:hideMark/>
          </w:tcPr>
          <w:p w14:paraId="0F99A902" w14:textId="77777777" w:rsidR="00505C21" w:rsidRPr="009C0430" w:rsidRDefault="00505C21" w:rsidP="00A4771D">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14F56189" w14:textId="77777777" w:rsidR="00505C21" w:rsidRPr="009C0430" w:rsidRDefault="00505C21" w:rsidP="00A4771D">
            <w:pPr>
              <w:jc w:val="center"/>
              <w:rPr>
                <w:rFonts w:ascii="Arial CE" w:hAnsi="Arial CE"/>
                <w:b/>
                <w:bCs/>
                <w:sz w:val="20"/>
              </w:rPr>
            </w:pPr>
            <w:r w:rsidRPr="009C0430">
              <w:rPr>
                <w:rFonts w:ascii="Arial CE" w:hAnsi="Arial CE"/>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24AB73E7" w14:textId="77777777" w:rsidR="00505C21" w:rsidRPr="009C0430" w:rsidRDefault="00505C21" w:rsidP="00A4771D">
            <w:pPr>
              <w:jc w:val="center"/>
              <w:rPr>
                <w:rFonts w:ascii="Arial CE" w:hAnsi="Arial CE"/>
                <w:b/>
                <w:bCs/>
                <w:i/>
                <w:iCs/>
                <w:sz w:val="20"/>
              </w:rPr>
            </w:pPr>
          </w:p>
        </w:tc>
        <w:tc>
          <w:tcPr>
            <w:tcW w:w="1180" w:type="dxa"/>
            <w:tcBorders>
              <w:top w:val="single" w:sz="8" w:space="0" w:color="auto"/>
              <w:left w:val="nil"/>
              <w:bottom w:val="single" w:sz="8" w:space="0" w:color="auto"/>
              <w:right w:val="nil"/>
            </w:tcBorders>
            <w:shd w:val="clear" w:color="000000" w:fill="C0C0C0"/>
            <w:noWrap/>
            <w:vAlign w:val="center"/>
            <w:hideMark/>
          </w:tcPr>
          <w:p w14:paraId="608A220F" w14:textId="77777777" w:rsidR="00505C21" w:rsidRPr="009C0430" w:rsidRDefault="00505C21" w:rsidP="00A4771D">
            <w:pPr>
              <w:jc w:val="center"/>
              <w:rPr>
                <w:rFonts w:ascii="Arial CE" w:hAnsi="Arial CE"/>
                <w:b/>
                <w:bCs/>
                <w:i/>
                <w:iCs/>
                <w:sz w:val="20"/>
              </w:rPr>
            </w:pPr>
            <w:r w:rsidRPr="009C0430">
              <w:rPr>
                <w:rFonts w:ascii="Arial CE" w:hAnsi="Arial CE"/>
                <w:b/>
                <w:bCs/>
                <w:i/>
                <w:iCs/>
                <w:sz w:val="20"/>
              </w:rPr>
              <w:t> </w:t>
            </w:r>
          </w:p>
        </w:tc>
        <w:tc>
          <w:tcPr>
            <w:tcW w:w="1500"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2E497BAE" w14:textId="77777777" w:rsidR="00505C21" w:rsidRPr="009C0430" w:rsidRDefault="00505C21" w:rsidP="00A4771D">
            <w:pPr>
              <w:ind w:firstLineChars="100" w:firstLine="201"/>
              <w:jc w:val="right"/>
              <w:rPr>
                <w:rFonts w:ascii="Arial CE" w:hAnsi="Arial CE"/>
                <w:b/>
                <w:bCs/>
                <w:sz w:val="20"/>
              </w:rPr>
            </w:pPr>
          </w:p>
        </w:tc>
        <w:tc>
          <w:tcPr>
            <w:tcW w:w="1600" w:type="dxa"/>
            <w:tcBorders>
              <w:top w:val="nil"/>
              <w:left w:val="nil"/>
              <w:bottom w:val="nil"/>
              <w:right w:val="nil"/>
            </w:tcBorders>
            <w:shd w:val="clear" w:color="auto" w:fill="auto"/>
            <w:noWrap/>
            <w:vAlign w:val="bottom"/>
            <w:hideMark/>
          </w:tcPr>
          <w:p w14:paraId="541AA112" w14:textId="77777777" w:rsidR="00505C21" w:rsidRPr="009C0430" w:rsidRDefault="00505C21" w:rsidP="00A4771D">
            <w:pPr>
              <w:ind w:firstLineChars="100" w:firstLine="201"/>
              <w:jc w:val="right"/>
              <w:rPr>
                <w:rFonts w:ascii="Arial CE" w:hAnsi="Arial CE"/>
                <w:b/>
                <w:bCs/>
                <w:sz w:val="20"/>
              </w:rPr>
            </w:pPr>
          </w:p>
        </w:tc>
      </w:tr>
    </w:tbl>
    <w:p w14:paraId="0F0F62C2" w14:textId="77777777" w:rsidR="00505C21" w:rsidRDefault="00505C21" w:rsidP="00505C21"/>
    <w:tbl>
      <w:tblPr>
        <w:tblW w:w="9500" w:type="dxa"/>
        <w:jc w:val="center"/>
        <w:tblCellMar>
          <w:left w:w="70" w:type="dxa"/>
          <w:right w:w="70" w:type="dxa"/>
        </w:tblCellMar>
        <w:tblLook w:val="04A0" w:firstRow="1" w:lastRow="0" w:firstColumn="1" w:lastColumn="0" w:noHBand="0" w:noVBand="1"/>
      </w:tblPr>
      <w:tblGrid>
        <w:gridCol w:w="940"/>
        <w:gridCol w:w="441"/>
        <w:gridCol w:w="2419"/>
        <w:gridCol w:w="1360"/>
        <w:gridCol w:w="1252"/>
        <w:gridCol w:w="1160"/>
        <w:gridCol w:w="900"/>
        <w:gridCol w:w="1280"/>
      </w:tblGrid>
      <w:tr w:rsidR="00505C21" w:rsidRPr="00B0288E" w14:paraId="26661FF1" w14:textId="77777777" w:rsidTr="00C55E76">
        <w:trPr>
          <w:trHeight w:val="24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5C4C6D70" w14:textId="77777777" w:rsidR="00505C21" w:rsidRPr="00B0288E" w:rsidRDefault="00505C21" w:rsidP="00A4771D">
            <w:pPr>
              <w:jc w:val="center"/>
              <w:rPr>
                <w:rFonts w:ascii="Arial CE" w:hAnsi="Arial CE"/>
                <w:b/>
                <w:bCs/>
                <w:sz w:val="20"/>
              </w:rPr>
            </w:pPr>
            <w:r w:rsidRPr="00B0288E">
              <w:rPr>
                <w:rFonts w:ascii="Arial CE" w:hAnsi="Arial CE"/>
                <w:b/>
                <w:bCs/>
                <w:sz w:val="20"/>
              </w:rPr>
              <w:t>Oblasť</w:t>
            </w:r>
          </w:p>
        </w:tc>
        <w:tc>
          <w:tcPr>
            <w:tcW w:w="7280" w:type="dxa"/>
            <w:gridSpan w:val="6"/>
            <w:tcBorders>
              <w:top w:val="single" w:sz="8" w:space="0" w:color="auto"/>
              <w:left w:val="nil"/>
              <w:bottom w:val="single" w:sz="4" w:space="0" w:color="auto"/>
              <w:right w:val="single" w:sz="8" w:space="0" w:color="000000"/>
            </w:tcBorders>
            <w:shd w:val="clear" w:color="000000" w:fill="C0C0C0"/>
            <w:noWrap/>
            <w:vAlign w:val="bottom"/>
            <w:hideMark/>
          </w:tcPr>
          <w:p w14:paraId="7B0F4E08" w14:textId="77777777" w:rsidR="00505C21" w:rsidRPr="00B0288E" w:rsidRDefault="00505C21" w:rsidP="00A4771D">
            <w:pPr>
              <w:jc w:val="center"/>
              <w:rPr>
                <w:rFonts w:ascii="Arial CE" w:hAnsi="Arial CE"/>
                <w:b/>
                <w:bCs/>
                <w:sz w:val="20"/>
              </w:rPr>
            </w:pPr>
            <w:r w:rsidRPr="00B0288E">
              <w:rPr>
                <w:rFonts w:ascii="Arial CE" w:hAnsi="Arial CE"/>
                <w:b/>
                <w:bCs/>
                <w:sz w:val="20"/>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15317BC6" w14:textId="77777777" w:rsidR="00505C21" w:rsidRPr="00B0288E" w:rsidRDefault="00505C21" w:rsidP="00A4771D">
            <w:pPr>
              <w:jc w:val="center"/>
              <w:rPr>
                <w:rFonts w:ascii="Arial CE" w:hAnsi="Arial CE"/>
                <w:b/>
                <w:bCs/>
                <w:sz w:val="20"/>
              </w:rPr>
            </w:pPr>
          </w:p>
        </w:tc>
      </w:tr>
      <w:tr w:rsidR="00C55E76" w:rsidRPr="00B0288E" w14:paraId="36DE26CD" w14:textId="77777777" w:rsidTr="00C55E76">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36E41F31" w14:textId="77777777" w:rsidR="00C55E76" w:rsidRPr="00B0288E" w:rsidRDefault="00C55E76" w:rsidP="00C55E76">
            <w:pPr>
              <w:rPr>
                <w:rFonts w:ascii="Arial CE" w:hAnsi="Arial CE"/>
                <w:b/>
                <w:bCs/>
                <w:sz w:val="20"/>
              </w:rPr>
            </w:pPr>
          </w:p>
        </w:tc>
        <w:tc>
          <w:tcPr>
            <w:tcW w:w="441"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688D6EF1" w14:textId="77777777" w:rsidR="00C55E76" w:rsidRPr="00B0288E" w:rsidRDefault="00C55E76" w:rsidP="00C55E76">
            <w:pPr>
              <w:jc w:val="center"/>
              <w:rPr>
                <w:rFonts w:ascii="Arial CE" w:hAnsi="Arial CE"/>
                <w:b/>
                <w:bCs/>
                <w:sz w:val="20"/>
              </w:rPr>
            </w:pPr>
            <w:r w:rsidRPr="00B0288E">
              <w:rPr>
                <w:rFonts w:ascii="Arial CE" w:hAnsi="Arial CE"/>
                <w:b/>
                <w:bCs/>
                <w:sz w:val="20"/>
              </w:rPr>
              <w:t>r.č.</w:t>
            </w:r>
          </w:p>
        </w:tc>
        <w:tc>
          <w:tcPr>
            <w:tcW w:w="2419"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14E61315" w14:textId="77777777" w:rsidR="00C55E76" w:rsidRPr="00B0288E" w:rsidRDefault="00C55E76" w:rsidP="00C55E76">
            <w:pPr>
              <w:jc w:val="center"/>
              <w:rPr>
                <w:rFonts w:ascii="Arial CE" w:hAnsi="Arial CE"/>
                <w:b/>
                <w:bCs/>
                <w:sz w:val="20"/>
              </w:rPr>
            </w:pPr>
            <w:r w:rsidRPr="00B0288E">
              <w:rPr>
                <w:rFonts w:ascii="Arial CE" w:hAnsi="Arial CE"/>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976C5F3" w14:textId="77777777" w:rsidR="00C55E76" w:rsidRPr="00B0288E" w:rsidRDefault="00C55E76" w:rsidP="00C55E76">
            <w:pPr>
              <w:jc w:val="center"/>
              <w:rPr>
                <w:rFonts w:ascii="Arial CE" w:hAnsi="Arial CE"/>
                <w:b/>
                <w:bCs/>
                <w:sz w:val="20"/>
              </w:rPr>
            </w:pPr>
            <w:r w:rsidRPr="00B0288E">
              <w:rPr>
                <w:rFonts w:ascii="Arial CE" w:hAnsi="Arial CE"/>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3C94D365" w14:textId="77777777" w:rsidR="00C55E76" w:rsidRPr="00B0288E" w:rsidRDefault="00C55E76" w:rsidP="00C55E76">
            <w:pPr>
              <w:jc w:val="center"/>
              <w:rPr>
                <w:rFonts w:ascii="Arial CE" w:hAnsi="Arial CE"/>
                <w:b/>
                <w:bCs/>
                <w:sz w:val="20"/>
              </w:rPr>
            </w:pPr>
            <w:r w:rsidRPr="009C0430">
              <w:rPr>
                <w:rFonts w:ascii="Arial CE" w:hAnsi="Arial CE"/>
                <w:b/>
                <w:bCs/>
                <w:sz w:val="20"/>
              </w:rPr>
              <w:t>Jednotková cena</w:t>
            </w:r>
            <w:r w:rsidRPr="009C0430">
              <w:rPr>
                <w:rFonts w:ascii="Arial CE" w:hAnsi="Arial CE"/>
                <w:b/>
                <w:bCs/>
                <w:sz w:val="20"/>
              </w:rPr>
              <w:br/>
              <w:t>( EUR bez DPH )</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347E948C" w14:textId="77777777" w:rsidR="00C55E76" w:rsidRPr="00B0288E" w:rsidRDefault="00C55E76" w:rsidP="00C55E76">
            <w:pPr>
              <w:jc w:val="center"/>
              <w:rPr>
                <w:rFonts w:ascii="Arial CE" w:hAnsi="Arial CE"/>
                <w:b/>
                <w:bCs/>
                <w:sz w:val="20"/>
              </w:rPr>
            </w:pPr>
            <w:r w:rsidRPr="00B0288E">
              <w:rPr>
                <w:rFonts w:ascii="Arial CE" w:hAnsi="Arial CE"/>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771583F1" w14:textId="77777777" w:rsidR="00C55E76" w:rsidRDefault="00C55E76" w:rsidP="00C55E76">
            <w:r w:rsidRPr="009C0430">
              <w:rPr>
                <w:rFonts w:ascii="Arial CE" w:hAnsi="Arial CE"/>
                <w:b/>
                <w:bCs/>
                <w:sz w:val="20"/>
              </w:rPr>
              <w:t>Obrat</w:t>
            </w:r>
            <w:r w:rsidRPr="009C0430">
              <w:rPr>
                <w:rFonts w:ascii="Arial CE" w:hAnsi="Arial CE"/>
                <w:b/>
                <w:bCs/>
                <w:sz w:val="20"/>
              </w:rPr>
              <w:br/>
              <w:t>( EUR bez DPH )</w:t>
            </w:r>
          </w:p>
          <w:p w14:paraId="0F73A087" w14:textId="77777777" w:rsidR="00C55E76" w:rsidRPr="00B0288E" w:rsidRDefault="00C55E76" w:rsidP="00C55E76">
            <w:pPr>
              <w:jc w:val="center"/>
              <w:rPr>
                <w:rFonts w:ascii="Arial CE" w:hAnsi="Arial CE"/>
                <w:b/>
                <w:bCs/>
                <w:sz w:val="20"/>
              </w:rPr>
            </w:pPr>
          </w:p>
        </w:tc>
        <w:tc>
          <w:tcPr>
            <w:tcW w:w="1280" w:type="dxa"/>
            <w:tcBorders>
              <w:top w:val="nil"/>
              <w:left w:val="nil"/>
              <w:bottom w:val="nil"/>
              <w:right w:val="nil"/>
            </w:tcBorders>
            <w:shd w:val="clear" w:color="auto" w:fill="auto"/>
            <w:noWrap/>
            <w:vAlign w:val="center"/>
            <w:hideMark/>
          </w:tcPr>
          <w:p w14:paraId="61E204C7" w14:textId="77777777" w:rsidR="00C55E76" w:rsidRPr="00B0288E" w:rsidRDefault="00C55E76" w:rsidP="00C55E76">
            <w:pPr>
              <w:jc w:val="center"/>
              <w:rPr>
                <w:rFonts w:ascii="Arial CE" w:hAnsi="Arial CE"/>
                <w:b/>
                <w:bCs/>
                <w:sz w:val="20"/>
              </w:rPr>
            </w:pPr>
          </w:p>
        </w:tc>
      </w:tr>
      <w:tr w:rsidR="00505C21" w:rsidRPr="00B0288E" w14:paraId="3C951F5F" w14:textId="77777777" w:rsidTr="00C55E76">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03835E84" w14:textId="77777777" w:rsidR="00505C21" w:rsidRPr="00B0288E" w:rsidRDefault="00505C21" w:rsidP="00A4771D">
            <w:pPr>
              <w:rPr>
                <w:rFonts w:ascii="Arial CE" w:hAnsi="Arial CE"/>
                <w:b/>
                <w:bCs/>
                <w:sz w:val="20"/>
              </w:rPr>
            </w:pPr>
          </w:p>
        </w:tc>
        <w:tc>
          <w:tcPr>
            <w:tcW w:w="441" w:type="dxa"/>
            <w:vMerge/>
            <w:tcBorders>
              <w:top w:val="nil"/>
              <w:left w:val="single" w:sz="8" w:space="0" w:color="auto"/>
              <w:bottom w:val="single" w:sz="8" w:space="0" w:color="000000"/>
              <w:right w:val="single" w:sz="4" w:space="0" w:color="auto"/>
            </w:tcBorders>
            <w:vAlign w:val="center"/>
            <w:hideMark/>
          </w:tcPr>
          <w:p w14:paraId="61CDB1D6" w14:textId="77777777" w:rsidR="00505C21" w:rsidRPr="00B0288E" w:rsidRDefault="00505C21" w:rsidP="00A4771D">
            <w:pPr>
              <w:rPr>
                <w:rFonts w:ascii="Arial CE" w:hAnsi="Arial CE"/>
                <w:b/>
                <w:bCs/>
                <w:sz w:val="20"/>
              </w:rPr>
            </w:pPr>
          </w:p>
        </w:tc>
        <w:tc>
          <w:tcPr>
            <w:tcW w:w="2419" w:type="dxa"/>
            <w:vMerge/>
            <w:tcBorders>
              <w:top w:val="nil"/>
              <w:left w:val="single" w:sz="4" w:space="0" w:color="auto"/>
              <w:bottom w:val="single" w:sz="8" w:space="0" w:color="000000"/>
              <w:right w:val="single" w:sz="4" w:space="0" w:color="auto"/>
            </w:tcBorders>
            <w:vAlign w:val="center"/>
            <w:hideMark/>
          </w:tcPr>
          <w:p w14:paraId="2B2C4E50" w14:textId="77777777" w:rsidR="00505C21" w:rsidRPr="00B0288E" w:rsidRDefault="00505C21" w:rsidP="00A4771D">
            <w:pPr>
              <w:rPr>
                <w:rFonts w:ascii="Arial CE" w:hAnsi="Arial CE"/>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5DC5184B" w14:textId="77777777" w:rsidR="00505C21" w:rsidRPr="00B0288E" w:rsidRDefault="00505C21" w:rsidP="00A4771D">
            <w:pPr>
              <w:rPr>
                <w:rFonts w:ascii="Arial CE" w:hAnsi="Arial CE"/>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6D41EF27" w14:textId="77777777" w:rsidR="00505C21" w:rsidRPr="00B0288E" w:rsidRDefault="00505C21" w:rsidP="00A4771D">
            <w:pPr>
              <w:rPr>
                <w:rFonts w:ascii="Arial CE" w:hAnsi="Arial CE"/>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15809951" w14:textId="77777777" w:rsidR="00505C21" w:rsidRPr="00B0288E" w:rsidRDefault="00505C21" w:rsidP="00A4771D">
            <w:pPr>
              <w:rPr>
                <w:rFonts w:ascii="Arial CE" w:hAnsi="Arial CE"/>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01866C81" w14:textId="77777777" w:rsidR="00505C21" w:rsidRPr="00B0288E" w:rsidRDefault="00505C21" w:rsidP="00A4771D">
            <w:pPr>
              <w:rPr>
                <w:rFonts w:ascii="Arial CE" w:hAnsi="Arial CE"/>
                <w:b/>
                <w:bCs/>
                <w:sz w:val="20"/>
              </w:rPr>
            </w:pPr>
          </w:p>
        </w:tc>
        <w:tc>
          <w:tcPr>
            <w:tcW w:w="1280" w:type="dxa"/>
            <w:tcBorders>
              <w:top w:val="nil"/>
              <w:left w:val="nil"/>
              <w:bottom w:val="nil"/>
              <w:right w:val="nil"/>
            </w:tcBorders>
            <w:shd w:val="clear" w:color="auto" w:fill="auto"/>
            <w:noWrap/>
            <w:vAlign w:val="center"/>
            <w:hideMark/>
          </w:tcPr>
          <w:p w14:paraId="1CFD4D8F" w14:textId="77777777" w:rsidR="00505C21" w:rsidRPr="00B0288E" w:rsidRDefault="00505C21" w:rsidP="00A4771D">
            <w:pPr>
              <w:jc w:val="center"/>
              <w:rPr>
                <w:sz w:val="20"/>
              </w:rPr>
            </w:pPr>
          </w:p>
        </w:tc>
      </w:tr>
      <w:tr w:rsidR="00505C21" w:rsidRPr="00B0288E" w14:paraId="5572526F"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FE15C3C"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single" w:sz="4" w:space="0" w:color="auto"/>
              <w:left w:val="nil"/>
              <w:bottom w:val="single" w:sz="4" w:space="0" w:color="auto"/>
              <w:right w:val="single" w:sz="4" w:space="0" w:color="auto"/>
            </w:tcBorders>
            <w:shd w:val="clear" w:color="000000" w:fill="CCC0DA"/>
            <w:noWrap/>
            <w:vAlign w:val="bottom"/>
            <w:hideMark/>
          </w:tcPr>
          <w:p w14:paraId="439C4E5A" w14:textId="77777777" w:rsidR="00505C21" w:rsidRPr="00B0288E" w:rsidRDefault="00505C21" w:rsidP="00A4771D">
            <w:pPr>
              <w:jc w:val="center"/>
              <w:rPr>
                <w:rFonts w:ascii="Arial CE" w:hAnsi="Arial CE"/>
                <w:sz w:val="20"/>
              </w:rPr>
            </w:pPr>
            <w:r w:rsidRPr="00B0288E">
              <w:rPr>
                <w:rFonts w:ascii="Arial CE" w:hAnsi="Arial CE"/>
                <w:sz w:val="20"/>
              </w:rPr>
              <w:t>81</w:t>
            </w:r>
          </w:p>
        </w:tc>
        <w:tc>
          <w:tcPr>
            <w:tcW w:w="2419" w:type="dxa"/>
            <w:tcBorders>
              <w:top w:val="single" w:sz="4" w:space="0" w:color="auto"/>
              <w:left w:val="nil"/>
              <w:bottom w:val="single" w:sz="4" w:space="0" w:color="auto"/>
              <w:right w:val="single" w:sz="4" w:space="0" w:color="auto"/>
            </w:tcBorders>
            <w:shd w:val="clear" w:color="000000" w:fill="FFFFFF"/>
            <w:noWrap/>
            <w:vAlign w:val="bottom"/>
            <w:hideMark/>
          </w:tcPr>
          <w:p w14:paraId="5E76A364"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14:paraId="08672539" w14:textId="77777777" w:rsidR="00505C21" w:rsidRPr="00B0288E" w:rsidRDefault="00505C21" w:rsidP="00A4771D">
            <w:pPr>
              <w:jc w:val="right"/>
              <w:rPr>
                <w:rFonts w:ascii="Arial CE" w:hAnsi="Arial CE"/>
                <w:sz w:val="20"/>
              </w:rPr>
            </w:pPr>
            <w:r w:rsidRPr="00B0288E">
              <w:rPr>
                <w:rFonts w:ascii="Arial CE" w:hAnsi="Arial CE"/>
                <w:sz w:val="20"/>
              </w:rPr>
              <w:t>116 926</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780BB2C7"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3D66989"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single" w:sz="4" w:space="0" w:color="auto"/>
              <w:left w:val="nil"/>
              <w:bottom w:val="single" w:sz="4" w:space="0" w:color="auto"/>
              <w:right w:val="single" w:sz="8" w:space="0" w:color="auto"/>
            </w:tcBorders>
            <w:shd w:val="clear" w:color="000000" w:fill="FFFFFF"/>
            <w:noWrap/>
            <w:vAlign w:val="bottom"/>
          </w:tcPr>
          <w:p w14:paraId="039BA6AF"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05562912" w14:textId="77777777" w:rsidR="00505C21" w:rsidRPr="00B0288E" w:rsidRDefault="00505C21" w:rsidP="00A4771D">
            <w:pPr>
              <w:jc w:val="right"/>
              <w:rPr>
                <w:rFonts w:ascii="Arial CE" w:hAnsi="Arial CE"/>
                <w:sz w:val="20"/>
              </w:rPr>
            </w:pPr>
          </w:p>
        </w:tc>
      </w:tr>
      <w:tr w:rsidR="00505C21" w:rsidRPr="00B0288E" w14:paraId="4A09AB9A"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D13D53"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7F2A5A30" w14:textId="77777777" w:rsidR="00505C21" w:rsidRPr="00B0288E" w:rsidRDefault="00505C21" w:rsidP="00A4771D">
            <w:pPr>
              <w:jc w:val="center"/>
              <w:rPr>
                <w:rFonts w:ascii="Arial CE" w:hAnsi="Arial CE"/>
                <w:sz w:val="20"/>
              </w:rPr>
            </w:pPr>
            <w:r w:rsidRPr="00B0288E">
              <w:rPr>
                <w:rFonts w:ascii="Arial CE" w:hAnsi="Arial CE"/>
                <w:sz w:val="20"/>
              </w:rPr>
              <w:t>82</w:t>
            </w:r>
          </w:p>
        </w:tc>
        <w:tc>
          <w:tcPr>
            <w:tcW w:w="2419" w:type="dxa"/>
            <w:tcBorders>
              <w:top w:val="nil"/>
              <w:left w:val="nil"/>
              <w:bottom w:val="single" w:sz="4" w:space="0" w:color="auto"/>
              <w:right w:val="single" w:sz="4" w:space="0" w:color="auto"/>
            </w:tcBorders>
            <w:shd w:val="clear" w:color="auto" w:fill="auto"/>
            <w:noWrap/>
            <w:vAlign w:val="bottom"/>
            <w:hideMark/>
          </w:tcPr>
          <w:p w14:paraId="16D2D6C1"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31857292" w14:textId="77777777" w:rsidR="00505C21" w:rsidRPr="00B0288E" w:rsidRDefault="00505C21" w:rsidP="00A4771D">
            <w:pPr>
              <w:jc w:val="right"/>
              <w:rPr>
                <w:rFonts w:ascii="Arial CE" w:hAnsi="Arial CE"/>
                <w:sz w:val="20"/>
              </w:rPr>
            </w:pPr>
            <w:r w:rsidRPr="00B0288E">
              <w:rPr>
                <w:rFonts w:ascii="Arial CE" w:hAnsi="Arial CE"/>
                <w:sz w:val="20"/>
              </w:rPr>
              <w:t>147 535</w:t>
            </w:r>
          </w:p>
        </w:tc>
        <w:tc>
          <w:tcPr>
            <w:tcW w:w="1000" w:type="dxa"/>
            <w:tcBorders>
              <w:top w:val="nil"/>
              <w:left w:val="nil"/>
              <w:bottom w:val="single" w:sz="4" w:space="0" w:color="auto"/>
              <w:right w:val="single" w:sz="4" w:space="0" w:color="auto"/>
            </w:tcBorders>
            <w:shd w:val="clear" w:color="auto" w:fill="FFFF00"/>
            <w:noWrap/>
            <w:vAlign w:val="bottom"/>
          </w:tcPr>
          <w:p w14:paraId="67891750"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115054D2"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51D2C053"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1D29074C" w14:textId="77777777" w:rsidR="00505C21" w:rsidRPr="00B0288E" w:rsidRDefault="00505C21" w:rsidP="00A4771D">
            <w:pPr>
              <w:jc w:val="right"/>
              <w:rPr>
                <w:rFonts w:ascii="Arial CE" w:hAnsi="Arial CE"/>
                <w:sz w:val="20"/>
              </w:rPr>
            </w:pPr>
          </w:p>
        </w:tc>
      </w:tr>
      <w:tr w:rsidR="00505C21" w:rsidRPr="00B0288E" w14:paraId="448BF9CC"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009073D"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25679643" w14:textId="77777777" w:rsidR="00505C21" w:rsidRPr="00B0288E" w:rsidRDefault="00505C21" w:rsidP="00A4771D">
            <w:pPr>
              <w:jc w:val="center"/>
              <w:rPr>
                <w:rFonts w:ascii="Arial CE" w:hAnsi="Arial CE"/>
                <w:sz w:val="20"/>
              </w:rPr>
            </w:pPr>
            <w:r w:rsidRPr="00B0288E">
              <w:rPr>
                <w:rFonts w:ascii="Arial CE" w:hAnsi="Arial CE"/>
                <w:sz w:val="20"/>
              </w:rPr>
              <w:t>83</w:t>
            </w:r>
          </w:p>
        </w:tc>
        <w:tc>
          <w:tcPr>
            <w:tcW w:w="2419" w:type="dxa"/>
            <w:tcBorders>
              <w:top w:val="nil"/>
              <w:left w:val="nil"/>
              <w:bottom w:val="single" w:sz="4" w:space="0" w:color="auto"/>
              <w:right w:val="single" w:sz="4" w:space="0" w:color="auto"/>
            </w:tcBorders>
            <w:shd w:val="clear" w:color="auto" w:fill="auto"/>
            <w:noWrap/>
            <w:vAlign w:val="bottom"/>
            <w:hideMark/>
          </w:tcPr>
          <w:p w14:paraId="11FC5FC9"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19F35486" w14:textId="77777777" w:rsidR="00505C21" w:rsidRPr="00B0288E" w:rsidRDefault="00505C21" w:rsidP="00A4771D">
            <w:pPr>
              <w:jc w:val="right"/>
              <w:rPr>
                <w:rFonts w:ascii="Arial CE" w:hAnsi="Arial CE"/>
                <w:sz w:val="20"/>
              </w:rPr>
            </w:pPr>
            <w:r w:rsidRPr="00B0288E">
              <w:rPr>
                <w:rFonts w:ascii="Arial CE" w:hAnsi="Arial CE"/>
                <w:sz w:val="20"/>
              </w:rPr>
              <w:t>123 615</w:t>
            </w:r>
          </w:p>
        </w:tc>
        <w:tc>
          <w:tcPr>
            <w:tcW w:w="1000" w:type="dxa"/>
            <w:tcBorders>
              <w:top w:val="nil"/>
              <w:left w:val="nil"/>
              <w:bottom w:val="single" w:sz="4" w:space="0" w:color="auto"/>
              <w:right w:val="single" w:sz="4" w:space="0" w:color="auto"/>
            </w:tcBorders>
            <w:shd w:val="clear" w:color="auto" w:fill="FFFF00"/>
            <w:noWrap/>
            <w:vAlign w:val="bottom"/>
          </w:tcPr>
          <w:p w14:paraId="26FE5C7E"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072F1004"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3860C72"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8984496" w14:textId="77777777" w:rsidR="00505C21" w:rsidRPr="00B0288E" w:rsidRDefault="00505C21" w:rsidP="00A4771D">
            <w:pPr>
              <w:jc w:val="right"/>
              <w:rPr>
                <w:rFonts w:ascii="Arial CE" w:hAnsi="Arial CE"/>
                <w:sz w:val="20"/>
              </w:rPr>
            </w:pPr>
          </w:p>
        </w:tc>
      </w:tr>
      <w:tr w:rsidR="00505C21" w:rsidRPr="00B0288E" w14:paraId="2DEAA131"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8FACFA4"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58FC99D2" w14:textId="77777777" w:rsidR="00505C21" w:rsidRPr="00B0288E" w:rsidRDefault="00505C21" w:rsidP="00A4771D">
            <w:pPr>
              <w:jc w:val="center"/>
              <w:rPr>
                <w:rFonts w:ascii="Arial CE" w:hAnsi="Arial CE"/>
                <w:sz w:val="20"/>
              </w:rPr>
            </w:pPr>
            <w:r w:rsidRPr="00B0288E">
              <w:rPr>
                <w:rFonts w:ascii="Arial CE" w:hAnsi="Arial CE"/>
                <w:sz w:val="20"/>
              </w:rPr>
              <w:t>84</w:t>
            </w:r>
          </w:p>
        </w:tc>
        <w:tc>
          <w:tcPr>
            <w:tcW w:w="2419" w:type="dxa"/>
            <w:tcBorders>
              <w:top w:val="nil"/>
              <w:left w:val="nil"/>
              <w:bottom w:val="single" w:sz="4" w:space="0" w:color="auto"/>
              <w:right w:val="single" w:sz="4" w:space="0" w:color="auto"/>
            </w:tcBorders>
            <w:shd w:val="clear" w:color="auto" w:fill="auto"/>
            <w:noWrap/>
            <w:vAlign w:val="bottom"/>
            <w:hideMark/>
          </w:tcPr>
          <w:p w14:paraId="6DA605EC"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153E1983" w14:textId="77777777" w:rsidR="00505C21" w:rsidRPr="00B0288E" w:rsidRDefault="00505C21" w:rsidP="00A4771D">
            <w:pPr>
              <w:jc w:val="right"/>
              <w:rPr>
                <w:rFonts w:ascii="Arial CE" w:hAnsi="Arial CE"/>
                <w:sz w:val="20"/>
              </w:rPr>
            </w:pPr>
            <w:r w:rsidRPr="00B0288E">
              <w:rPr>
                <w:rFonts w:ascii="Arial CE" w:hAnsi="Arial CE"/>
                <w:sz w:val="20"/>
              </w:rPr>
              <w:t>84 058</w:t>
            </w:r>
          </w:p>
        </w:tc>
        <w:tc>
          <w:tcPr>
            <w:tcW w:w="1000" w:type="dxa"/>
            <w:tcBorders>
              <w:top w:val="nil"/>
              <w:left w:val="nil"/>
              <w:bottom w:val="single" w:sz="4" w:space="0" w:color="auto"/>
              <w:right w:val="single" w:sz="4" w:space="0" w:color="auto"/>
            </w:tcBorders>
            <w:shd w:val="clear" w:color="auto" w:fill="FFFF00"/>
            <w:noWrap/>
            <w:vAlign w:val="bottom"/>
          </w:tcPr>
          <w:p w14:paraId="0A6563ED"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EB72A73"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3E47631"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6E96E561" w14:textId="77777777" w:rsidR="00505C21" w:rsidRPr="00B0288E" w:rsidRDefault="00505C21" w:rsidP="00A4771D">
            <w:pPr>
              <w:jc w:val="right"/>
              <w:rPr>
                <w:rFonts w:ascii="Arial CE" w:hAnsi="Arial CE"/>
                <w:sz w:val="20"/>
              </w:rPr>
            </w:pPr>
          </w:p>
        </w:tc>
      </w:tr>
      <w:tr w:rsidR="00505C21" w:rsidRPr="00B0288E" w14:paraId="78B7656F"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369E75"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5369B72F" w14:textId="77777777" w:rsidR="00505C21" w:rsidRPr="00B0288E" w:rsidRDefault="00505C21" w:rsidP="00A4771D">
            <w:pPr>
              <w:jc w:val="center"/>
              <w:rPr>
                <w:rFonts w:ascii="Arial CE" w:hAnsi="Arial CE"/>
                <w:sz w:val="20"/>
              </w:rPr>
            </w:pPr>
            <w:r w:rsidRPr="00B0288E">
              <w:rPr>
                <w:rFonts w:ascii="Arial CE" w:hAnsi="Arial CE"/>
                <w:sz w:val="20"/>
              </w:rPr>
              <w:t>85</w:t>
            </w:r>
          </w:p>
        </w:tc>
        <w:tc>
          <w:tcPr>
            <w:tcW w:w="2419" w:type="dxa"/>
            <w:tcBorders>
              <w:top w:val="nil"/>
              <w:left w:val="nil"/>
              <w:bottom w:val="single" w:sz="4" w:space="0" w:color="auto"/>
              <w:right w:val="single" w:sz="4" w:space="0" w:color="auto"/>
            </w:tcBorders>
            <w:shd w:val="clear" w:color="auto" w:fill="auto"/>
            <w:noWrap/>
            <w:vAlign w:val="bottom"/>
            <w:hideMark/>
          </w:tcPr>
          <w:p w14:paraId="19A56742"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79771901" w14:textId="77777777" w:rsidR="00505C21" w:rsidRPr="00B0288E" w:rsidRDefault="00505C21" w:rsidP="00A4771D">
            <w:pPr>
              <w:jc w:val="right"/>
              <w:rPr>
                <w:rFonts w:ascii="Arial CE" w:hAnsi="Arial CE"/>
                <w:sz w:val="20"/>
              </w:rPr>
            </w:pPr>
            <w:r w:rsidRPr="00B0288E">
              <w:rPr>
                <w:rFonts w:ascii="Arial CE" w:hAnsi="Arial CE"/>
                <w:sz w:val="20"/>
              </w:rPr>
              <w:t>71 077</w:t>
            </w:r>
          </w:p>
        </w:tc>
        <w:tc>
          <w:tcPr>
            <w:tcW w:w="1000" w:type="dxa"/>
            <w:tcBorders>
              <w:top w:val="nil"/>
              <w:left w:val="nil"/>
              <w:bottom w:val="single" w:sz="4" w:space="0" w:color="auto"/>
              <w:right w:val="single" w:sz="4" w:space="0" w:color="auto"/>
            </w:tcBorders>
            <w:shd w:val="clear" w:color="auto" w:fill="FFFF00"/>
            <w:noWrap/>
            <w:vAlign w:val="bottom"/>
          </w:tcPr>
          <w:p w14:paraId="690726E2"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526B9F1E"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5C414C6"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4E5D9F5C" w14:textId="77777777" w:rsidR="00505C21" w:rsidRPr="00B0288E" w:rsidRDefault="00505C21" w:rsidP="00A4771D">
            <w:pPr>
              <w:jc w:val="right"/>
              <w:rPr>
                <w:rFonts w:ascii="Arial CE" w:hAnsi="Arial CE"/>
                <w:sz w:val="20"/>
              </w:rPr>
            </w:pPr>
          </w:p>
        </w:tc>
      </w:tr>
      <w:tr w:rsidR="00505C21" w:rsidRPr="00B0288E" w14:paraId="4721EF16"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EBB4B70"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6249C1C1" w14:textId="77777777" w:rsidR="00505C21" w:rsidRPr="00B0288E" w:rsidRDefault="00505C21" w:rsidP="00A4771D">
            <w:pPr>
              <w:jc w:val="center"/>
              <w:rPr>
                <w:rFonts w:ascii="Arial CE" w:hAnsi="Arial CE"/>
                <w:sz w:val="20"/>
              </w:rPr>
            </w:pPr>
            <w:r w:rsidRPr="00B0288E">
              <w:rPr>
                <w:rFonts w:ascii="Arial CE" w:hAnsi="Arial CE"/>
                <w:sz w:val="20"/>
              </w:rPr>
              <w:t>86</w:t>
            </w:r>
          </w:p>
        </w:tc>
        <w:tc>
          <w:tcPr>
            <w:tcW w:w="2419" w:type="dxa"/>
            <w:tcBorders>
              <w:top w:val="nil"/>
              <w:left w:val="nil"/>
              <w:bottom w:val="single" w:sz="4" w:space="0" w:color="auto"/>
              <w:right w:val="single" w:sz="4" w:space="0" w:color="auto"/>
            </w:tcBorders>
            <w:shd w:val="clear" w:color="auto" w:fill="auto"/>
            <w:noWrap/>
            <w:vAlign w:val="bottom"/>
            <w:hideMark/>
          </w:tcPr>
          <w:p w14:paraId="429B008D"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4F70E93A" w14:textId="77777777" w:rsidR="00505C21" w:rsidRPr="00B0288E" w:rsidRDefault="00505C21" w:rsidP="00A4771D">
            <w:pPr>
              <w:jc w:val="right"/>
              <w:rPr>
                <w:rFonts w:ascii="Arial CE" w:hAnsi="Arial CE"/>
                <w:sz w:val="20"/>
              </w:rPr>
            </w:pPr>
            <w:r w:rsidRPr="00B0288E">
              <w:rPr>
                <w:rFonts w:ascii="Arial CE" w:hAnsi="Arial CE"/>
                <w:sz w:val="20"/>
              </w:rPr>
              <w:t>102 136</w:t>
            </w:r>
          </w:p>
        </w:tc>
        <w:tc>
          <w:tcPr>
            <w:tcW w:w="1000" w:type="dxa"/>
            <w:tcBorders>
              <w:top w:val="nil"/>
              <w:left w:val="nil"/>
              <w:bottom w:val="single" w:sz="4" w:space="0" w:color="auto"/>
              <w:right w:val="single" w:sz="4" w:space="0" w:color="auto"/>
            </w:tcBorders>
            <w:shd w:val="clear" w:color="auto" w:fill="FFFF00"/>
            <w:noWrap/>
            <w:vAlign w:val="bottom"/>
          </w:tcPr>
          <w:p w14:paraId="39B04544"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3A5E0A76"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44C412A7"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10C7CF1" w14:textId="77777777" w:rsidR="00505C21" w:rsidRPr="00B0288E" w:rsidRDefault="00505C21" w:rsidP="00A4771D">
            <w:pPr>
              <w:jc w:val="right"/>
              <w:rPr>
                <w:rFonts w:ascii="Arial CE" w:hAnsi="Arial CE"/>
                <w:sz w:val="20"/>
              </w:rPr>
            </w:pPr>
          </w:p>
        </w:tc>
      </w:tr>
      <w:tr w:rsidR="00505C21" w:rsidRPr="00B0288E" w14:paraId="108847ED"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BDDE80B"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0B1BF206" w14:textId="77777777" w:rsidR="00505C21" w:rsidRPr="00B0288E" w:rsidRDefault="00505C21" w:rsidP="00A4771D">
            <w:pPr>
              <w:jc w:val="center"/>
              <w:rPr>
                <w:rFonts w:ascii="Arial CE" w:hAnsi="Arial CE"/>
                <w:sz w:val="20"/>
              </w:rPr>
            </w:pPr>
            <w:r w:rsidRPr="00B0288E">
              <w:rPr>
                <w:rFonts w:ascii="Arial CE" w:hAnsi="Arial CE"/>
                <w:sz w:val="20"/>
              </w:rPr>
              <w:t>89</w:t>
            </w:r>
          </w:p>
        </w:tc>
        <w:tc>
          <w:tcPr>
            <w:tcW w:w="2419" w:type="dxa"/>
            <w:tcBorders>
              <w:top w:val="nil"/>
              <w:left w:val="nil"/>
              <w:bottom w:val="single" w:sz="4" w:space="0" w:color="auto"/>
              <w:right w:val="single" w:sz="4" w:space="0" w:color="auto"/>
            </w:tcBorders>
            <w:shd w:val="clear" w:color="auto" w:fill="auto"/>
            <w:noWrap/>
            <w:vAlign w:val="bottom"/>
            <w:hideMark/>
          </w:tcPr>
          <w:p w14:paraId="4A2085C1"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5CB81215" w14:textId="77777777" w:rsidR="00505C21" w:rsidRPr="00B0288E" w:rsidRDefault="00505C21" w:rsidP="00A4771D">
            <w:pPr>
              <w:jc w:val="right"/>
              <w:rPr>
                <w:rFonts w:ascii="Arial CE" w:hAnsi="Arial CE"/>
                <w:sz w:val="20"/>
              </w:rPr>
            </w:pPr>
            <w:r w:rsidRPr="00B0288E">
              <w:rPr>
                <w:rFonts w:ascii="Arial CE" w:hAnsi="Arial CE"/>
                <w:sz w:val="20"/>
              </w:rPr>
              <w:t>62 037</w:t>
            </w:r>
          </w:p>
        </w:tc>
        <w:tc>
          <w:tcPr>
            <w:tcW w:w="1000" w:type="dxa"/>
            <w:tcBorders>
              <w:top w:val="nil"/>
              <w:left w:val="nil"/>
              <w:bottom w:val="single" w:sz="4" w:space="0" w:color="auto"/>
              <w:right w:val="single" w:sz="4" w:space="0" w:color="auto"/>
            </w:tcBorders>
            <w:shd w:val="clear" w:color="auto" w:fill="FFFF00"/>
            <w:noWrap/>
            <w:vAlign w:val="bottom"/>
          </w:tcPr>
          <w:p w14:paraId="1C9A88B9"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F7BD38E"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7C6FF12F"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6D8488FD" w14:textId="77777777" w:rsidR="00505C21" w:rsidRPr="00B0288E" w:rsidRDefault="00505C21" w:rsidP="00A4771D">
            <w:pPr>
              <w:jc w:val="right"/>
              <w:rPr>
                <w:rFonts w:ascii="Arial CE" w:hAnsi="Arial CE"/>
                <w:sz w:val="20"/>
              </w:rPr>
            </w:pPr>
          </w:p>
        </w:tc>
      </w:tr>
      <w:tr w:rsidR="00505C21" w:rsidRPr="00B0288E" w14:paraId="675BE789"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73C05DF"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8" w:space="0" w:color="auto"/>
              <w:right w:val="single" w:sz="4" w:space="0" w:color="auto"/>
            </w:tcBorders>
            <w:shd w:val="clear" w:color="000000" w:fill="CCC0DA"/>
            <w:noWrap/>
            <w:vAlign w:val="bottom"/>
            <w:hideMark/>
          </w:tcPr>
          <w:p w14:paraId="34BA0D63" w14:textId="77777777" w:rsidR="00505C21" w:rsidRPr="00B0288E" w:rsidRDefault="00505C21" w:rsidP="00A4771D">
            <w:pPr>
              <w:jc w:val="center"/>
              <w:rPr>
                <w:rFonts w:ascii="Arial CE" w:hAnsi="Arial CE"/>
                <w:sz w:val="20"/>
              </w:rPr>
            </w:pPr>
            <w:r w:rsidRPr="00B0288E">
              <w:rPr>
                <w:rFonts w:ascii="Arial CE" w:hAnsi="Arial CE"/>
                <w:sz w:val="20"/>
              </w:rPr>
              <w:t>90</w:t>
            </w:r>
          </w:p>
        </w:tc>
        <w:tc>
          <w:tcPr>
            <w:tcW w:w="2419" w:type="dxa"/>
            <w:tcBorders>
              <w:top w:val="nil"/>
              <w:left w:val="nil"/>
              <w:bottom w:val="single" w:sz="8" w:space="0" w:color="auto"/>
              <w:right w:val="single" w:sz="4" w:space="0" w:color="auto"/>
            </w:tcBorders>
            <w:shd w:val="clear" w:color="auto" w:fill="auto"/>
            <w:noWrap/>
            <w:vAlign w:val="bottom"/>
            <w:hideMark/>
          </w:tcPr>
          <w:p w14:paraId="60A04C7B" w14:textId="77777777" w:rsidR="00505C21" w:rsidRPr="00B0288E" w:rsidRDefault="00505C21" w:rsidP="00A4771D">
            <w:pPr>
              <w:rPr>
                <w:rFonts w:ascii="Arial CE" w:hAnsi="Arial CE"/>
                <w:sz w:val="20"/>
              </w:rPr>
            </w:pPr>
            <w:r w:rsidRPr="00B0288E">
              <w:rPr>
                <w:rFonts w:ascii="Arial CE" w:hAnsi="Arial CE"/>
                <w:sz w:val="20"/>
              </w:rPr>
              <w:t>Rusovce,Čuňovo,Jarovce</w:t>
            </w:r>
          </w:p>
        </w:tc>
        <w:tc>
          <w:tcPr>
            <w:tcW w:w="1360" w:type="dxa"/>
            <w:tcBorders>
              <w:top w:val="nil"/>
              <w:left w:val="nil"/>
              <w:bottom w:val="single" w:sz="8" w:space="0" w:color="auto"/>
              <w:right w:val="single" w:sz="4" w:space="0" w:color="auto"/>
            </w:tcBorders>
            <w:shd w:val="clear" w:color="auto" w:fill="auto"/>
            <w:noWrap/>
            <w:vAlign w:val="bottom"/>
            <w:hideMark/>
          </w:tcPr>
          <w:p w14:paraId="00A2E966" w14:textId="77777777" w:rsidR="00505C21" w:rsidRPr="00B0288E" w:rsidRDefault="00505C21" w:rsidP="00A4771D">
            <w:pPr>
              <w:jc w:val="right"/>
              <w:rPr>
                <w:rFonts w:ascii="Arial CE" w:hAnsi="Arial CE"/>
                <w:sz w:val="20"/>
              </w:rPr>
            </w:pPr>
            <w:r w:rsidRPr="00B0288E">
              <w:rPr>
                <w:rFonts w:ascii="Arial CE" w:hAnsi="Arial CE"/>
                <w:sz w:val="20"/>
              </w:rPr>
              <w:t>29 901</w:t>
            </w:r>
          </w:p>
        </w:tc>
        <w:tc>
          <w:tcPr>
            <w:tcW w:w="1000" w:type="dxa"/>
            <w:tcBorders>
              <w:top w:val="nil"/>
              <w:left w:val="nil"/>
              <w:bottom w:val="single" w:sz="8" w:space="0" w:color="auto"/>
              <w:right w:val="single" w:sz="4" w:space="0" w:color="auto"/>
            </w:tcBorders>
            <w:shd w:val="clear" w:color="auto" w:fill="FFFF00"/>
            <w:noWrap/>
            <w:vAlign w:val="bottom"/>
          </w:tcPr>
          <w:p w14:paraId="04E091F3"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364BCAFB"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8" w:space="0" w:color="auto"/>
              <w:right w:val="single" w:sz="8" w:space="0" w:color="auto"/>
            </w:tcBorders>
            <w:shd w:val="clear" w:color="auto" w:fill="auto"/>
            <w:noWrap/>
            <w:vAlign w:val="bottom"/>
          </w:tcPr>
          <w:p w14:paraId="14B6CAE6"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43928743" w14:textId="77777777" w:rsidR="00505C21" w:rsidRPr="00B0288E" w:rsidRDefault="00505C21" w:rsidP="00A4771D">
            <w:pPr>
              <w:jc w:val="right"/>
              <w:rPr>
                <w:rFonts w:ascii="Arial CE" w:hAnsi="Arial CE"/>
                <w:sz w:val="20"/>
              </w:rPr>
            </w:pPr>
          </w:p>
        </w:tc>
      </w:tr>
      <w:tr w:rsidR="00505C21" w:rsidRPr="00B0288E" w14:paraId="48325F89" w14:textId="77777777" w:rsidTr="00C55E76">
        <w:trPr>
          <w:trHeight w:val="240"/>
          <w:jc w:val="center"/>
        </w:trPr>
        <w:tc>
          <w:tcPr>
            <w:tcW w:w="940" w:type="dxa"/>
            <w:tcBorders>
              <w:top w:val="nil"/>
              <w:left w:val="nil"/>
              <w:bottom w:val="nil"/>
              <w:right w:val="nil"/>
            </w:tcBorders>
            <w:shd w:val="clear" w:color="auto" w:fill="auto"/>
            <w:noWrap/>
            <w:vAlign w:val="bottom"/>
            <w:hideMark/>
          </w:tcPr>
          <w:p w14:paraId="4BCE5693" w14:textId="77777777" w:rsidR="00505C21" w:rsidRPr="00B0288E" w:rsidRDefault="00505C21" w:rsidP="00A4771D">
            <w:pPr>
              <w:rPr>
                <w:sz w:val="20"/>
              </w:rPr>
            </w:pPr>
          </w:p>
        </w:tc>
        <w:tc>
          <w:tcPr>
            <w:tcW w:w="441" w:type="dxa"/>
            <w:tcBorders>
              <w:top w:val="nil"/>
              <w:left w:val="nil"/>
              <w:bottom w:val="nil"/>
              <w:right w:val="nil"/>
            </w:tcBorders>
            <w:shd w:val="clear" w:color="auto" w:fill="auto"/>
            <w:noWrap/>
            <w:vAlign w:val="bottom"/>
            <w:hideMark/>
          </w:tcPr>
          <w:p w14:paraId="45DC1D25" w14:textId="77777777" w:rsidR="00505C21" w:rsidRPr="00B0288E" w:rsidRDefault="00505C21" w:rsidP="00A4771D">
            <w:pPr>
              <w:jc w:val="center"/>
              <w:rPr>
                <w:sz w:val="20"/>
              </w:rPr>
            </w:pPr>
          </w:p>
        </w:tc>
        <w:tc>
          <w:tcPr>
            <w:tcW w:w="2419" w:type="dxa"/>
            <w:tcBorders>
              <w:top w:val="nil"/>
              <w:left w:val="nil"/>
              <w:bottom w:val="nil"/>
              <w:right w:val="nil"/>
            </w:tcBorders>
            <w:shd w:val="clear" w:color="auto" w:fill="auto"/>
            <w:noWrap/>
            <w:vAlign w:val="bottom"/>
            <w:hideMark/>
          </w:tcPr>
          <w:p w14:paraId="2856E2D1" w14:textId="77777777" w:rsidR="00505C21" w:rsidRPr="00B0288E" w:rsidRDefault="00505C21" w:rsidP="00A4771D">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2848459E" w14:textId="77777777" w:rsidR="00505C21" w:rsidRPr="00B0288E" w:rsidRDefault="00505C21" w:rsidP="00A4771D">
            <w:pPr>
              <w:jc w:val="right"/>
              <w:rPr>
                <w:rFonts w:ascii="Arial CE" w:hAnsi="Arial CE"/>
                <w:b/>
                <w:bCs/>
                <w:sz w:val="20"/>
              </w:rPr>
            </w:pPr>
            <w:r w:rsidRPr="00B0288E">
              <w:rPr>
                <w:rFonts w:ascii="Arial CE" w:hAnsi="Arial CE"/>
                <w:b/>
                <w:bCs/>
                <w:sz w:val="20"/>
              </w:rPr>
              <w:t>737 285</w:t>
            </w:r>
          </w:p>
        </w:tc>
        <w:tc>
          <w:tcPr>
            <w:tcW w:w="1000" w:type="dxa"/>
            <w:tcBorders>
              <w:top w:val="nil"/>
              <w:left w:val="nil"/>
              <w:bottom w:val="nil"/>
              <w:right w:val="nil"/>
            </w:tcBorders>
            <w:shd w:val="clear" w:color="auto" w:fill="auto"/>
            <w:noWrap/>
            <w:vAlign w:val="bottom"/>
            <w:hideMark/>
          </w:tcPr>
          <w:p w14:paraId="77A38221" w14:textId="77777777" w:rsidR="00505C21" w:rsidRPr="00B0288E" w:rsidRDefault="00505C21" w:rsidP="00A4771D">
            <w:pPr>
              <w:jc w:val="right"/>
              <w:rPr>
                <w:rFonts w:ascii="Arial CE" w:hAnsi="Arial CE"/>
                <w:b/>
                <w:bCs/>
                <w:sz w:val="20"/>
              </w:rPr>
            </w:pPr>
          </w:p>
        </w:tc>
        <w:tc>
          <w:tcPr>
            <w:tcW w:w="1160" w:type="dxa"/>
            <w:tcBorders>
              <w:top w:val="nil"/>
              <w:left w:val="nil"/>
              <w:bottom w:val="nil"/>
              <w:right w:val="nil"/>
            </w:tcBorders>
            <w:shd w:val="clear" w:color="auto" w:fill="auto"/>
            <w:noWrap/>
            <w:vAlign w:val="bottom"/>
            <w:hideMark/>
          </w:tcPr>
          <w:p w14:paraId="56C433FB" w14:textId="77777777" w:rsidR="00505C21" w:rsidRPr="00B0288E" w:rsidRDefault="00505C21" w:rsidP="00A4771D">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400B1819" w14:textId="77777777" w:rsidR="00505C21" w:rsidRPr="00B0288E" w:rsidRDefault="00505C21" w:rsidP="00A4771D">
            <w:pPr>
              <w:jc w:val="right"/>
              <w:rPr>
                <w:rFonts w:ascii="Arial CE" w:hAnsi="Arial CE"/>
                <w:b/>
                <w:bCs/>
                <w:sz w:val="20"/>
              </w:rPr>
            </w:pPr>
          </w:p>
        </w:tc>
        <w:tc>
          <w:tcPr>
            <w:tcW w:w="1280" w:type="dxa"/>
            <w:tcBorders>
              <w:top w:val="nil"/>
              <w:left w:val="nil"/>
              <w:bottom w:val="nil"/>
              <w:right w:val="nil"/>
            </w:tcBorders>
            <w:shd w:val="clear" w:color="auto" w:fill="auto"/>
            <w:noWrap/>
            <w:vAlign w:val="bottom"/>
            <w:hideMark/>
          </w:tcPr>
          <w:p w14:paraId="04A850DA" w14:textId="77777777" w:rsidR="00505C21" w:rsidRPr="00B0288E" w:rsidRDefault="00505C21" w:rsidP="00A4771D">
            <w:pPr>
              <w:jc w:val="right"/>
              <w:rPr>
                <w:rFonts w:ascii="Arial CE" w:hAnsi="Arial CE"/>
                <w:b/>
                <w:bCs/>
                <w:sz w:val="20"/>
              </w:rPr>
            </w:pPr>
          </w:p>
        </w:tc>
      </w:tr>
      <w:tr w:rsidR="00505C21" w:rsidRPr="00B0288E" w14:paraId="252262E4" w14:textId="77777777" w:rsidTr="00C55E76">
        <w:trPr>
          <w:trHeight w:val="240"/>
          <w:jc w:val="center"/>
        </w:trPr>
        <w:tc>
          <w:tcPr>
            <w:tcW w:w="940" w:type="dxa"/>
            <w:tcBorders>
              <w:top w:val="nil"/>
              <w:left w:val="nil"/>
              <w:bottom w:val="nil"/>
              <w:right w:val="nil"/>
            </w:tcBorders>
            <w:shd w:val="clear" w:color="auto" w:fill="auto"/>
            <w:noWrap/>
            <w:vAlign w:val="bottom"/>
            <w:hideMark/>
          </w:tcPr>
          <w:p w14:paraId="4F87E848" w14:textId="77777777" w:rsidR="00505C21" w:rsidRPr="00B0288E" w:rsidRDefault="00505C21" w:rsidP="00A4771D">
            <w:pPr>
              <w:rPr>
                <w:sz w:val="20"/>
              </w:rPr>
            </w:pPr>
          </w:p>
        </w:tc>
        <w:tc>
          <w:tcPr>
            <w:tcW w:w="441" w:type="dxa"/>
            <w:tcBorders>
              <w:top w:val="nil"/>
              <w:left w:val="nil"/>
              <w:bottom w:val="nil"/>
              <w:right w:val="nil"/>
            </w:tcBorders>
            <w:shd w:val="clear" w:color="auto" w:fill="auto"/>
            <w:noWrap/>
            <w:vAlign w:val="bottom"/>
            <w:hideMark/>
          </w:tcPr>
          <w:p w14:paraId="2BE6E002" w14:textId="77777777" w:rsidR="00505C21" w:rsidRPr="00B0288E" w:rsidRDefault="00505C21" w:rsidP="00A4771D">
            <w:pPr>
              <w:jc w:val="center"/>
              <w:rPr>
                <w:sz w:val="20"/>
              </w:rPr>
            </w:pPr>
          </w:p>
        </w:tc>
        <w:tc>
          <w:tcPr>
            <w:tcW w:w="2419" w:type="dxa"/>
            <w:tcBorders>
              <w:top w:val="nil"/>
              <w:left w:val="nil"/>
              <w:bottom w:val="nil"/>
              <w:right w:val="nil"/>
            </w:tcBorders>
            <w:shd w:val="clear" w:color="auto" w:fill="auto"/>
            <w:noWrap/>
            <w:vAlign w:val="bottom"/>
            <w:hideMark/>
          </w:tcPr>
          <w:p w14:paraId="532C7C00" w14:textId="77777777" w:rsidR="00505C21" w:rsidRPr="00B0288E" w:rsidRDefault="00505C21" w:rsidP="00A4771D">
            <w:pPr>
              <w:rPr>
                <w:sz w:val="20"/>
              </w:rPr>
            </w:pPr>
          </w:p>
        </w:tc>
        <w:tc>
          <w:tcPr>
            <w:tcW w:w="1360" w:type="dxa"/>
            <w:tcBorders>
              <w:top w:val="nil"/>
              <w:left w:val="nil"/>
              <w:bottom w:val="nil"/>
              <w:right w:val="nil"/>
            </w:tcBorders>
            <w:shd w:val="clear" w:color="auto" w:fill="auto"/>
            <w:noWrap/>
            <w:vAlign w:val="bottom"/>
            <w:hideMark/>
          </w:tcPr>
          <w:p w14:paraId="6C9DEC95" w14:textId="77777777" w:rsidR="00505C21" w:rsidRPr="00B0288E" w:rsidRDefault="00505C21" w:rsidP="00A4771D">
            <w:pPr>
              <w:rPr>
                <w:sz w:val="20"/>
              </w:rPr>
            </w:pPr>
          </w:p>
        </w:tc>
        <w:tc>
          <w:tcPr>
            <w:tcW w:w="1000" w:type="dxa"/>
            <w:tcBorders>
              <w:top w:val="nil"/>
              <w:left w:val="nil"/>
              <w:bottom w:val="nil"/>
              <w:right w:val="nil"/>
            </w:tcBorders>
            <w:shd w:val="clear" w:color="auto" w:fill="auto"/>
            <w:noWrap/>
            <w:vAlign w:val="bottom"/>
            <w:hideMark/>
          </w:tcPr>
          <w:p w14:paraId="0189EF24" w14:textId="77777777" w:rsidR="00505C21" w:rsidRPr="00B0288E" w:rsidRDefault="00505C21" w:rsidP="00A4771D">
            <w:pPr>
              <w:rPr>
                <w:sz w:val="20"/>
              </w:rPr>
            </w:pPr>
          </w:p>
        </w:tc>
        <w:tc>
          <w:tcPr>
            <w:tcW w:w="1160" w:type="dxa"/>
            <w:tcBorders>
              <w:top w:val="nil"/>
              <w:left w:val="nil"/>
              <w:bottom w:val="nil"/>
              <w:right w:val="nil"/>
            </w:tcBorders>
            <w:shd w:val="clear" w:color="auto" w:fill="auto"/>
            <w:noWrap/>
            <w:vAlign w:val="bottom"/>
            <w:hideMark/>
          </w:tcPr>
          <w:p w14:paraId="23A7F7D8" w14:textId="77777777" w:rsidR="00505C21" w:rsidRPr="00B0288E" w:rsidRDefault="00505C21" w:rsidP="00A4771D">
            <w:pPr>
              <w:rPr>
                <w:sz w:val="20"/>
              </w:rPr>
            </w:pPr>
          </w:p>
        </w:tc>
        <w:tc>
          <w:tcPr>
            <w:tcW w:w="900" w:type="dxa"/>
            <w:tcBorders>
              <w:top w:val="nil"/>
              <w:left w:val="nil"/>
              <w:bottom w:val="nil"/>
              <w:right w:val="nil"/>
            </w:tcBorders>
            <w:shd w:val="clear" w:color="000000" w:fill="FFFFFF"/>
            <w:noWrap/>
            <w:vAlign w:val="bottom"/>
            <w:hideMark/>
          </w:tcPr>
          <w:p w14:paraId="7DDBE30C"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1280" w:type="dxa"/>
            <w:tcBorders>
              <w:top w:val="nil"/>
              <w:left w:val="nil"/>
              <w:bottom w:val="nil"/>
              <w:right w:val="nil"/>
            </w:tcBorders>
            <w:shd w:val="clear" w:color="auto" w:fill="auto"/>
            <w:noWrap/>
            <w:vAlign w:val="bottom"/>
            <w:hideMark/>
          </w:tcPr>
          <w:p w14:paraId="77A236EF" w14:textId="77777777" w:rsidR="00505C21" w:rsidRPr="00B0288E" w:rsidRDefault="00505C21" w:rsidP="00A4771D">
            <w:pPr>
              <w:rPr>
                <w:rFonts w:ascii="Arial CE" w:hAnsi="Arial CE"/>
                <w:b/>
                <w:bCs/>
                <w:sz w:val="20"/>
              </w:rPr>
            </w:pPr>
          </w:p>
        </w:tc>
      </w:tr>
      <w:tr w:rsidR="00505C21" w:rsidRPr="00B0288E" w14:paraId="1A82C1F5" w14:textId="77777777" w:rsidTr="00C55E76">
        <w:trPr>
          <w:trHeight w:val="240"/>
          <w:jc w:val="center"/>
        </w:trPr>
        <w:tc>
          <w:tcPr>
            <w:tcW w:w="9500" w:type="dxa"/>
            <w:gridSpan w:val="8"/>
            <w:tcBorders>
              <w:top w:val="nil"/>
              <w:left w:val="nil"/>
              <w:bottom w:val="nil"/>
              <w:right w:val="nil"/>
            </w:tcBorders>
            <w:shd w:val="clear" w:color="auto" w:fill="auto"/>
            <w:noWrap/>
            <w:vAlign w:val="bottom"/>
            <w:hideMark/>
          </w:tcPr>
          <w:p w14:paraId="3338863E" w14:textId="554966E7" w:rsidR="00505C21" w:rsidRPr="00B0288E" w:rsidRDefault="00505C21" w:rsidP="00C55E76">
            <w:pPr>
              <w:jc w:val="center"/>
              <w:rPr>
                <w:rFonts w:ascii="Arial CE" w:hAnsi="Arial CE"/>
                <w:b/>
                <w:bCs/>
                <w:sz w:val="20"/>
              </w:rPr>
            </w:pPr>
            <w:r w:rsidRPr="00B0288E">
              <w:rPr>
                <w:rFonts w:ascii="Arial CE" w:hAnsi="Arial CE"/>
                <w:b/>
                <w:bCs/>
                <w:sz w:val="20"/>
              </w:rPr>
              <w:t>V prípade dažďa sa kropenie nevykonáva (</w:t>
            </w:r>
            <w:r w:rsidR="00C55E76">
              <w:rPr>
                <w:rFonts w:ascii="Arial CE" w:hAnsi="Arial CE"/>
                <w:b/>
                <w:bCs/>
                <w:sz w:val="20"/>
              </w:rPr>
              <w:t xml:space="preserve">odkladá sa </w:t>
            </w:r>
            <w:r w:rsidRPr="00B0288E">
              <w:rPr>
                <w:rFonts w:ascii="Arial CE" w:hAnsi="Arial CE"/>
                <w:b/>
                <w:bCs/>
                <w:sz w:val="20"/>
              </w:rPr>
              <w:t>na kropenie počas horúčav)</w:t>
            </w:r>
            <w:r w:rsidR="00C55E76">
              <w:rPr>
                <w:rFonts w:ascii="Arial CE" w:hAnsi="Arial CE"/>
                <w:b/>
                <w:bCs/>
                <w:sz w:val="20"/>
              </w:rPr>
              <w:t>.</w:t>
            </w:r>
          </w:p>
        </w:tc>
      </w:tr>
    </w:tbl>
    <w:p w14:paraId="255787C8" w14:textId="77777777" w:rsidR="00505C21" w:rsidRDefault="00505C21" w:rsidP="00505C21"/>
    <w:p w14:paraId="2A00CAD7" w14:textId="7BFD7E69" w:rsidR="00A52F96" w:rsidRDefault="00A52F96">
      <w:pPr>
        <w:widowControl/>
        <w:spacing w:after="160" w:line="259" w:lineRule="auto"/>
      </w:pPr>
      <w:r>
        <w:br w:type="page"/>
      </w:r>
    </w:p>
    <w:p w14:paraId="43AE6E5E" w14:textId="77777777" w:rsidR="000622FF" w:rsidRDefault="000622FF" w:rsidP="00505C21">
      <w:pPr>
        <w:sectPr w:rsidR="000622FF" w:rsidSect="00A52F96">
          <w:pgSz w:w="11906" w:h="16838"/>
          <w:pgMar w:top="567" w:right="1418" w:bottom="992" w:left="1418" w:header="709" w:footer="709" w:gutter="0"/>
          <w:cols w:space="708"/>
          <w:docGrid w:linePitch="360"/>
        </w:sectPr>
      </w:pPr>
    </w:p>
    <w:p w14:paraId="46E781D2" w14:textId="7F82456D" w:rsidR="00505C21" w:rsidRDefault="00505C21" w:rsidP="00505C21"/>
    <w:p w14:paraId="7B726302" w14:textId="77777777" w:rsidR="00505C21" w:rsidRDefault="00505C21" w:rsidP="00505C21"/>
    <w:tbl>
      <w:tblPr>
        <w:tblW w:w="14584" w:type="dxa"/>
        <w:tblInd w:w="-1418" w:type="dxa"/>
        <w:tblCellMar>
          <w:left w:w="70" w:type="dxa"/>
          <w:right w:w="70" w:type="dxa"/>
        </w:tblCellMar>
        <w:tblLook w:val="04A0" w:firstRow="1" w:lastRow="0" w:firstColumn="1" w:lastColumn="0" w:noHBand="0" w:noVBand="1"/>
      </w:tblPr>
      <w:tblGrid>
        <w:gridCol w:w="1076"/>
        <w:gridCol w:w="1051"/>
        <w:gridCol w:w="2872"/>
        <w:gridCol w:w="3665"/>
        <w:gridCol w:w="1480"/>
        <w:gridCol w:w="1480"/>
        <w:gridCol w:w="1480"/>
        <w:gridCol w:w="1480"/>
      </w:tblGrid>
      <w:tr w:rsidR="00505C21" w:rsidRPr="00505C21" w14:paraId="065F4438" w14:textId="77777777" w:rsidTr="000622FF">
        <w:trPr>
          <w:trHeight w:val="330"/>
        </w:trPr>
        <w:tc>
          <w:tcPr>
            <w:tcW w:w="1076" w:type="dxa"/>
            <w:tcBorders>
              <w:top w:val="nil"/>
              <w:left w:val="nil"/>
              <w:bottom w:val="nil"/>
              <w:right w:val="nil"/>
            </w:tcBorders>
            <w:shd w:val="clear" w:color="auto" w:fill="auto"/>
            <w:noWrap/>
            <w:vAlign w:val="bottom"/>
            <w:hideMark/>
          </w:tcPr>
          <w:p w14:paraId="6E4D39D0"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23AFC498"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6537"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915C194" w14:textId="77777777" w:rsidR="00505C21" w:rsidRPr="00505C21" w:rsidRDefault="00C55E76" w:rsidP="00C55E76">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Čisteni</w:t>
            </w:r>
            <w:r>
              <w:rPr>
                <w:rFonts w:ascii="Arial CE" w:eastAsia="Times New Roman" w:hAnsi="Arial CE" w:cs="Arial CE"/>
                <w:b/>
                <w:bCs/>
                <w:lang w:bidi="ar-SA"/>
              </w:rPr>
              <w:t>e</w:t>
            </w:r>
            <w:r w:rsidRPr="00505C21">
              <w:rPr>
                <w:rFonts w:ascii="Arial CE" w:eastAsia="Times New Roman" w:hAnsi="Arial CE" w:cs="Arial CE"/>
                <w:b/>
                <w:bCs/>
                <w:lang w:bidi="ar-SA"/>
              </w:rPr>
              <w:t xml:space="preserve"> </w:t>
            </w:r>
            <w:r>
              <w:rPr>
                <w:rFonts w:ascii="Arial CE" w:eastAsia="Times New Roman" w:hAnsi="Arial CE" w:cs="Arial CE"/>
                <w:b/>
                <w:bCs/>
                <w:lang w:bidi="ar-SA"/>
              </w:rPr>
              <w:t>parkovísk, statickej dopravy a el. zastávok MHD</w:t>
            </w:r>
            <w:r w:rsidR="00505C21" w:rsidRPr="00505C21">
              <w:rPr>
                <w:rFonts w:ascii="Arial CE" w:eastAsia="Times New Roman" w:hAnsi="Arial CE" w:cs="Arial CE"/>
                <w:b/>
                <w:bCs/>
                <w:lang w:bidi="ar-SA"/>
              </w:rPr>
              <w:t xml:space="preserve"> sa bude vykonávať v čase:</w:t>
            </w:r>
          </w:p>
        </w:tc>
        <w:tc>
          <w:tcPr>
            <w:tcW w:w="1480" w:type="dxa"/>
            <w:tcBorders>
              <w:top w:val="single" w:sz="8" w:space="0" w:color="auto"/>
              <w:left w:val="nil"/>
              <w:bottom w:val="single" w:sz="8" w:space="0" w:color="auto"/>
              <w:right w:val="single" w:sz="8" w:space="0" w:color="auto"/>
            </w:tcBorders>
            <w:shd w:val="clear" w:color="auto" w:fill="auto"/>
            <w:noWrap/>
            <w:vAlign w:val="bottom"/>
            <w:hideMark/>
          </w:tcPr>
          <w:p w14:paraId="42B013BF" w14:textId="77777777" w:rsidR="00505C21" w:rsidRPr="00505C21" w:rsidRDefault="00505C21" w:rsidP="00505C21">
            <w:pPr>
              <w:widowControl/>
              <w:rPr>
                <w:rFonts w:ascii="Arial CE" w:eastAsia="Times New Roman" w:hAnsi="Arial CE" w:cs="Arial CE"/>
                <w:b/>
                <w:bCs/>
                <w:lang w:bidi="ar-SA"/>
              </w:rPr>
            </w:pPr>
            <w:r w:rsidRPr="00505C21">
              <w:rPr>
                <w:rFonts w:ascii="Arial CE" w:eastAsia="Times New Roman" w:hAnsi="Arial CE" w:cs="Arial CE"/>
                <w:b/>
                <w:bCs/>
                <w:lang w:bidi="ar-SA"/>
              </w:rPr>
              <w:t> </w:t>
            </w:r>
          </w:p>
        </w:tc>
        <w:tc>
          <w:tcPr>
            <w:tcW w:w="1480" w:type="dxa"/>
            <w:tcBorders>
              <w:top w:val="nil"/>
              <w:left w:val="nil"/>
              <w:bottom w:val="nil"/>
              <w:right w:val="nil"/>
            </w:tcBorders>
            <w:shd w:val="clear" w:color="auto" w:fill="auto"/>
            <w:noWrap/>
            <w:vAlign w:val="bottom"/>
            <w:hideMark/>
          </w:tcPr>
          <w:p w14:paraId="77F25D13" w14:textId="77777777" w:rsidR="00505C21" w:rsidRPr="00505C21" w:rsidRDefault="00505C21" w:rsidP="00505C21">
            <w:pPr>
              <w:widowControl/>
              <w:rPr>
                <w:rFonts w:ascii="Arial CE" w:eastAsia="Times New Roman" w:hAnsi="Arial CE" w:cs="Arial CE"/>
                <w:b/>
                <w:bCs/>
                <w:lang w:bidi="ar-SA"/>
              </w:rPr>
            </w:pPr>
          </w:p>
        </w:tc>
        <w:tc>
          <w:tcPr>
            <w:tcW w:w="1480" w:type="dxa"/>
            <w:tcBorders>
              <w:top w:val="nil"/>
              <w:left w:val="nil"/>
              <w:bottom w:val="nil"/>
              <w:right w:val="nil"/>
            </w:tcBorders>
            <w:shd w:val="clear" w:color="auto" w:fill="auto"/>
            <w:noWrap/>
            <w:vAlign w:val="bottom"/>
            <w:hideMark/>
          </w:tcPr>
          <w:p w14:paraId="27E9A82D"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49E58D01"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r>
      <w:tr w:rsidR="00505C21" w:rsidRPr="00505C21" w14:paraId="5C096CD2" w14:textId="77777777" w:rsidTr="000622FF">
        <w:trPr>
          <w:trHeight w:val="315"/>
        </w:trPr>
        <w:tc>
          <w:tcPr>
            <w:tcW w:w="1076" w:type="dxa"/>
            <w:tcBorders>
              <w:top w:val="nil"/>
              <w:left w:val="nil"/>
              <w:bottom w:val="nil"/>
              <w:right w:val="nil"/>
            </w:tcBorders>
            <w:shd w:val="clear" w:color="auto" w:fill="auto"/>
            <w:noWrap/>
            <w:vAlign w:val="bottom"/>
            <w:hideMark/>
          </w:tcPr>
          <w:p w14:paraId="0FC8DE8E"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280EA8A2"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single" w:sz="8" w:space="0" w:color="auto"/>
              <w:bottom w:val="single" w:sz="4" w:space="0" w:color="auto"/>
              <w:right w:val="single" w:sz="4" w:space="0" w:color="auto"/>
            </w:tcBorders>
            <w:shd w:val="clear" w:color="auto" w:fill="auto"/>
            <w:noWrap/>
            <w:vAlign w:val="bottom"/>
            <w:hideMark/>
          </w:tcPr>
          <w:p w14:paraId="5568076C" w14:textId="77777777" w:rsidR="00505C21" w:rsidRPr="00505C21" w:rsidRDefault="00505C21" w:rsidP="00505C21">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 </w:t>
            </w:r>
          </w:p>
        </w:tc>
        <w:tc>
          <w:tcPr>
            <w:tcW w:w="3665" w:type="dxa"/>
            <w:tcBorders>
              <w:top w:val="nil"/>
              <w:left w:val="nil"/>
              <w:bottom w:val="single" w:sz="4" w:space="0" w:color="auto"/>
              <w:right w:val="single" w:sz="4" w:space="0" w:color="auto"/>
            </w:tcBorders>
            <w:shd w:val="clear" w:color="auto" w:fill="auto"/>
            <w:noWrap/>
            <w:vAlign w:val="bottom"/>
            <w:hideMark/>
          </w:tcPr>
          <w:p w14:paraId="12F19965" w14:textId="77777777" w:rsidR="00505C21" w:rsidRPr="00505C21" w:rsidRDefault="00505C21" w:rsidP="00505C21">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od</w:t>
            </w:r>
          </w:p>
        </w:tc>
        <w:tc>
          <w:tcPr>
            <w:tcW w:w="1480" w:type="dxa"/>
            <w:tcBorders>
              <w:top w:val="nil"/>
              <w:left w:val="nil"/>
              <w:bottom w:val="single" w:sz="4" w:space="0" w:color="auto"/>
              <w:right w:val="single" w:sz="8" w:space="0" w:color="auto"/>
            </w:tcBorders>
            <w:shd w:val="clear" w:color="auto" w:fill="auto"/>
            <w:noWrap/>
            <w:vAlign w:val="bottom"/>
            <w:hideMark/>
          </w:tcPr>
          <w:p w14:paraId="59968564" w14:textId="77777777" w:rsidR="00505C21" w:rsidRPr="00505C21" w:rsidRDefault="00505C21" w:rsidP="00505C21">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do</w:t>
            </w:r>
          </w:p>
        </w:tc>
        <w:tc>
          <w:tcPr>
            <w:tcW w:w="1480" w:type="dxa"/>
            <w:tcBorders>
              <w:top w:val="nil"/>
              <w:left w:val="nil"/>
              <w:bottom w:val="nil"/>
              <w:right w:val="nil"/>
            </w:tcBorders>
            <w:shd w:val="clear" w:color="auto" w:fill="auto"/>
            <w:noWrap/>
            <w:vAlign w:val="bottom"/>
            <w:hideMark/>
          </w:tcPr>
          <w:p w14:paraId="7E883506" w14:textId="77777777" w:rsidR="00505C21" w:rsidRPr="00505C21" w:rsidRDefault="00505C21" w:rsidP="00505C21">
            <w:pPr>
              <w:widowControl/>
              <w:jc w:val="center"/>
              <w:rPr>
                <w:rFonts w:ascii="Arial CE" w:eastAsia="Times New Roman" w:hAnsi="Arial CE" w:cs="Arial CE"/>
                <w:b/>
                <w:bCs/>
                <w:lang w:bidi="ar-SA"/>
              </w:rPr>
            </w:pPr>
          </w:p>
        </w:tc>
        <w:tc>
          <w:tcPr>
            <w:tcW w:w="1480" w:type="dxa"/>
            <w:tcBorders>
              <w:top w:val="nil"/>
              <w:left w:val="nil"/>
              <w:bottom w:val="nil"/>
              <w:right w:val="nil"/>
            </w:tcBorders>
            <w:shd w:val="clear" w:color="auto" w:fill="auto"/>
            <w:noWrap/>
            <w:vAlign w:val="bottom"/>
            <w:hideMark/>
          </w:tcPr>
          <w:p w14:paraId="4A67365E"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749D927B"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r>
      <w:tr w:rsidR="00505C21" w:rsidRPr="00505C21" w14:paraId="3F2DD708" w14:textId="77777777" w:rsidTr="000622FF">
        <w:trPr>
          <w:trHeight w:val="315"/>
        </w:trPr>
        <w:tc>
          <w:tcPr>
            <w:tcW w:w="1076" w:type="dxa"/>
            <w:tcBorders>
              <w:top w:val="nil"/>
              <w:left w:val="nil"/>
              <w:bottom w:val="nil"/>
              <w:right w:val="nil"/>
            </w:tcBorders>
            <w:shd w:val="clear" w:color="auto" w:fill="auto"/>
            <w:noWrap/>
            <w:vAlign w:val="bottom"/>
            <w:hideMark/>
          </w:tcPr>
          <w:p w14:paraId="70A0A31B"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5D9E3573"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single" w:sz="8" w:space="0" w:color="auto"/>
              <w:bottom w:val="single" w:sz="4" w:space="0" w:color="auto"/>
              <w:right w:val="single" w:sz="4" w:space="0" w:color="auto"/>
            </w:tcBorders>
            <w:shd w:val="clear" w:color="auto" w:fill="auto"/>
            <w:noWrap/>
            <w:vAlign w:val="bottom"/>
            <w:hideMark/>
          </w:tcPr>
          <w:p w14:paraId="19755352" w14:textId="77777777" w:rsidR="00505C21" w:rsidRPr="00505C21" w:rsidRDefault="00505C21" w:rsidP="00505C21">
            <w:pPr>
              <w:widowControl/>
              <w:rPr>
                <w:rFonts w:ascii="Arial CE" w:eastAsia="Times New Roman" w:hAnsi="Arial CE" w:cs="Arial CE"/>
                <w:b/>
                <w:bCs/>
                <w:color w:val="auto"/>
                <w:lang w:bidi="ar-SA"/>
              </w:rPr>
            </w:pPr>
            <w:r w:rsidRPr="00505C21">
              <w:rPr>
                <w:rFonts w:ascii="Arial CE" w:eastAsia="Times New Roman" w:hAnsi="Arial CE" w:cs="Arial CE"/>
                <w:b/>
                <w:bCs/>
                <w:color w:val="auto"/>
                <w:lang w:bidi="ar-SA"/>
              </w:rPr>
              <w:t>1. smena</w:t>
            </w:r>
          </w:p>
        </w:tc>
        <w:tc>
          <w:tcPr>
            <w:tcW w:w="3665" w:type="dxa"/>
            <w:tcBorders>
              <w:top w:val="nil"/>
              <w:left w:val="nil"/>
              <w:bottom w:val="single" w:sz="4" w:space="0" w:color="auto"/>
              <w:right w:val="single" w:sz="4" w:space="0" w:color="auto"/>
            </w:tcBorders>
            <w:shd w:val="clear" w:color="auto" w:fill="auto"/>
            <w:noWrap/>
            <w:vAlign w:val="bottom"/>
            <w:hideMark/>
          </w:tcPr>
          <w:p w14:paraId="450A42C3"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6:00</w:t>
            </w:r>
          </w:p>
        </w:tc>
        <w:tc>
          <w:tcPr>
            <w:tcW w:w="1480" w:type="dxa"/>
            <w:tcBorders>
              <w:top w:val="nil"/>
              <w:left w:val="nil"/>
              <w:bottom w:val="single" w:sz="4" w:space="0" w:color="auto"/>
              <w:right w:val="single" w:sz="8" w:space="0" w:color="auto"/>
            </w:tcBorders>
            <w:shd w:val="clear" w:color="auto" w:fill="auto"/>
            <w:noWrap/>
            <w:vAlign w:val="bottom"/>
            <w:hideMark/>
          </w:tcPr>
          <w:p w14:paraId="35B001BE"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18:00</w:t>
            </w:r>
          </w:p>
        </w:tc>
        <w:tc>
          <w:tcPr>
            <w:tcW w:w="1480" w:type="dxa"/>
            <w:tcBorders>
              <w:top w:val="nil"/>
              <w:left w:val="nil"/>
              <w:bottom w:val="nil"/>
              <w:right w:val="nil"/>
            </w:tcBorders>
            <w:shd w:val="clear" w:color="auto" w:fill="auto"/>
            <w:noWrap/>
            <w:vAlign w:val="bottom"/>
            <w:hideMark/>
          </w:tcPr>
          <w:p w14:paraId="3C3F93C4" w14:textId="77777777" w:rsidR="00505C21" w:rsidRPr="00505C21" w:rsidRDefault="00505C21" w:rsidP="00505C21">
            <w:pPr>
              <w:widowControl/>
              <w:jc w:val="center"/>
              <w:rPr>
                <w:rFonts w:ascii="Arial CE" w:eastAsia="Times New Roman" w:hAnsi="Arial CE" w:cs="Arial CE"/>
                <w:b/>
                <w:bCs/>
                <w:color w:val="auto"/>
                <w:lang w:bidi="ar-SA"/>
              </w:rPr>
            </w:pPr>
          </w:p>
        </w:tc>
        <w:tc>
          <w:tcPr>
            <w:tcW w:w="1480" w:type="dxa"/>
            <w:tcBorders>
              <w:top w:val="nil"/>
              <w:left w:val="nil"/>
              <w:bottom w:val="nil"/>
              <w:right w:val="nil"/>
            </w:tcBorders>
            <w:shd w:val="clear" w:color="auto" w:fill="auto"/>
            <w:noWrap/>
            <w:vAlign w:val="bottom"/>
            <w:hideMark/>
          </w:tcPr>
          <w:p w14:paraId="6E149374"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2669AD66"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r w:rsidR="00505C21" w:rsidRPr="00505C21" w14:paraId="1AD096D8" w14:textId="77777777" w:rsidTr="000622FF">
        <w:trPr>
          <w:trHeight w:val="315"/>
        </w:trPr>
        <w:tc>
          <w:tcPr>
            <w:tcW w:w="1076" w:type="dxa"/>
            <w:tcBorders>
              <w:top w:val="nil"/>
              <w:left w:val="nil"/>
              <w:bottom w:val="nil"/>
              <w:right w:val="nil"/>
            </w:tcBorders>
            <w:shd w:val="clear" w:color="auto" w:fill="auto"/>
            <w:noWrap/>
            <w:vAlign w:val="bottom"/>
            <w:hideMark/>
          </w:tcPr>
          <w:p w14:paraId="5C9F117D"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5D6EE278"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single" w:sz="8" w:space="0" w:color="auto"/>
              <w:bottom w:val="single" w:sz="4" w:space="0" w:color="auto"/>
              <w:right w:val="single" w:sz="4" w:space="0" w:color="auto"/>
            </w:tcBorders>
            <w:shd w:val="clear" w:color="auto" w:fill="auto"/>
            <w:noWrap/>
            <w:vAlign w:val="bottom"/>
            <w:hideMark/>
          </w:tcPr>
          <w:p w14:paraId="01F2EB51" w14:textId="77777777" w:rsidR="00505C21" w:rsidRPr="00505C21" w:rsidRDefault="00505C21" w:rsidP="00505C21">
            <w:pPr>
              <w:widowControl/>
              <w:rPr>
                <w:rFonts w:ascii="Arial CE" w:eastAsia="Times New Roman" w:hAnsi="Arial CE" w:cs="Arial CE"/>
                <w:b/>
                <w:bCs/>
                <w:color w:val="auto"/>
                <w:lang w:bidi="ar-SA"/>
              </w:rPr>
            </w:pPr>
            <w:r w:rsidRPr="00505C21">
              <w:rPr>
                <w:rFonts w:ascii="Arial CE" w:eastAsia="Times New Roman" w:hAnsi="Arial CE" w:cs="Arial CE"/>
                <w:b/>
                <w:bCs/>
                <w:color w:val="auto"/>
                <w:lang w:bidi="ar-SA"/>
              </w:rPr>
              <w:t>2. smena</w:t>
            </w:r>
          </w:p>
        </w:tc>
        <w:tc>
          <w:tcPr>
            <w:tcW w:w="3665" w:type="dxa"/>
            <w:tcBorders>
              <w:top w:val="nil"/>
              <w:left w:val="nil"/>
              <w:bottom w:val="single" w:sz="4" w:space="0" w:color="auto"/>
              <w:right w:val="single" w:sz="4" w:space="0" w:color="auto"/>
            </w:tcBorders>
            <w:shd w:val="clear" w:color="auto" w:fill="auto"/>
            <w:noWrap/>
            <w:vAlign w:val="bottom"/>
            <w:hideMark/>
          </w:tcPr>
          <w:p w14:paraId="5F3A2E1B"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18:00</w:t>
            </w:r>
          </w:p>
        </w:tc>
        <w:tc>
          <w:tcPr>
            <w:tcW w:w="1480" w:type="dxa"/>
            <w:tcBorders>
              <w:top w:val="nil"/>
              <w:left w:val="nil"/>
              <w:bottom w:val="single" w:sz="4" w:space="0" w:color="auto"/>
              <w:right w:val="single" w:sz="8" w:space="0" w:color="auto"/>
            </w:tcBorders>
            <w:shd w:val="clear" w:color="auto" w:fill="auto"/>
            <w:noWrap/>
            <w:vAlign w:val="bottom"/>
            <w:hideMark/>
          </w:tcPr>
          <w:p w14:paraId="5607BE0B"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6:00</w:t>
            </w:r>
          </w:p>
        </w:tc>
        <w:tc>
          <w:tcPr>
            <w:tcW w:w="1480" w:type="dxa"/>
            <w:tcBorders>
              <w:top w:val="nil"/>
              <w:left w:val="nil"/>
              <w:bottom w:val="nil"/>
              <w:right w:val="nil"/>
            </w:tcBorders>
            <w:shd w:val="clear" w:color="auto" w:fill="auto"/>
            <w:noWrap/>
            <w:vAlign w:val="bottom"/>
            <w:hideMark/>
          </w:tcPr>
          <w:p w14:paraId="02127C9F" w14:textId="77777777" w:rsidR="00505C21" w:rsidRPr="00505C21" w:rsidRDefault="00505C21" w:rsidP="00505C21">
            <w:pPr>
              <w:widowControl/>
              <w:jc w:val="center"/>
              <w:rPr>
                <w:rFonts w:ascii="Arial CE" w:eastAsia="Times New Roman" w:hAnsi="Arial CE" w:cs="Arial CE"/>
                <w:b/>
                <w:bCs/>
                <w:color w:val="auto"/>
                <w:lang w:bidi="ar-SA"/>
              </w:rPr>
            </w:pPr>
          </w:p>
        </w:tc>
        <w:tc>
          <w:tcPr>
            <w:tcW w:w="1480" w:type="dxa"/>
            <w:tcBorders>
              <w:top w:val="nil"/>
              <w:left w:val="nil"/>
              <w:bottom w:val="nil"/>
              <w:right w:val="nil"/>
            </w:tcBorders>
            <w:shd w:val="clear" w:color="auto" w:fill="auto"/>
            <w:noWrap/>
            <w:vAlign w:val="bottom"/>
            <w:hideMark/>
          </w:tcPr>
          <w:p w14:paraId="1A43A453"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3003BF59"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r w:rsidR="00505C21" w:rsidRPr="00505C21" w14:paraId="56DB483C" w14:textId="77777777" w:rsidTr="000622FF">
        <w:trPr>
          <w:trHeight w:val="300"/>
        </w:trPr>
        <w:tc>
          <w:tcPr>
            <w:tcW w:w="1076" w:type="dxa"/>
            <w:tcBorders>
              <w:top w:val="nil"/>
              <w:left w:val="nil"/>
              <w:bottom w:val="nil"/>
              <w:right w:val="nil"/>
            </w:tcBorders>
            <w:shd w:val="clear" w:color="auto" w:fill="auto"/>
            <w:noWrap/>
            <w:vAlign w:val="bottom"/>
            <w:hideMark/>
          </w:tcPr>
          <w:p w14:paraId="4F37AA52"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258DDB11"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nil"/>
              <w:bottom w:val="nil"/>
              <w:right w:val="nil"/>
            </w:tcBorders>
            <w:shd w:val="clear" w:color="auto" w:fill="auto"/>
            <w:noWrap/>
            <w:vAlign w:val="bottom"/>
            <w:hideMark/>
          </w:tcPr>
          <w:p w14:paraId="4E19D565"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3665" w:type="dxa"/>
            <w:tcBorders>
              <w:top w:val="nil"/>
              <w:left w:val="nil"/>
              <w:bottom w:val="nil"/>
              <w:right w:val="nil"/>
            </w:tcBorders>
            <w:shd w:val="clear" w:color="auto" w:fill="auto"/>
            <w:noWrap/>
            <w:vAlign w:val="bottom"/>
            <w:hideMark/>
          </w:tcPr>
          <w:p w14:paraId="501C62B3"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C035327"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5699EF1C"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A76ED65"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F7E2EEE"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r w:rsidR="00505C21" w:rsidRPr="00505C21" w14:paraId="4B3136B5" w14:textId="77777777" w:rsidTr="000622FF">
        <w:trPr>
          <w:trHeight w:val="405"/>
        </w:trPr>
        <w:tc>
          <w:tcPr>
            <w:tcW w:w="1076" w:type="dxa"/>
            <w:vMerge w:val="restart"/>
            <w:tcBorders>
              <w:top w:val="single" w:sz="4" w:space="0" w:color="auto"/>
              <w:left w:val="single" w:sz="4" w:space="0" w:color="auto"/>
              <w:bottom w:val="nil"/>
              <w:right w:val="single" w:sz="4" w:space="0" w:color="auto"/>
            </w:tcBorders>
            <w:shd w:val="clear" w:color="000000" w:fill="C0C0C0"/>
            <w:vAlign w:val="center"/>
            <w:hideMark/>
          </w:tcPr>
          <w:p w14:paraId="356F15AA"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Oblasť</w:t>
            </w:r>
          </w:p>
        </w:tc>
        <w:tc>
          <w:tcPr>
            <w:tcW w:w="13508"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019EFBDE" w14:textId="77777777" w:rsidR="00505C21" w:rsidRPr="00505C21" w:rsidRDefault="00505C21" w:rsidP="00C55E76">
            <w:pPr>
              <w:widowControl/>
              <w:jc w:val="center"/>
              <w:rPr>
                <w:rFonts w:ascii="Arial CE" w:eastAsia="Times New Roman" w:hAnsi="Arial CE" w:cs="Arial CE"/>
                <w:b/>
                <w:bCs/>
                <w:color w:val="auto"/>
                <w:sz w:val="32"/>
                <w:szCs w:val="32"/>
                <w:lang w:bidi="ar-SA"/>
              </w:rPr>
            </w:pPr>
            <w:r w:rsidRPr="00505C21">
              <w:rPr>
                <w:rFonts w:ascii="Arial CE" w:eastAsia="Times New Roman" w:hAnsi="Arial CE" w:cs="Arial CE"/>
                <w:b/>
                <w:bCs/>
                <w:color w:val="auto"/>
                <w:sz w:val="32"/>
                <w:szCs w:val="32"/>
                <w:lang w:bidi="ar-SA"/>
              </w:rPr>
              <w:t xml:space="preserve">Čistenie </w:t>
            </w:r>
            <w:r w:rsidR="00C55E76">
              <w:rPr>
                <w:rFonts w:ascii="Arial CE" w:eastAsia="Times New Roman" w:hAnsi="Arial CE" w:cs="Arial CE"/>
                <w:b/>
                <w:bCs/>
                <w:color w:val="auto"/>
                <w:sz w:val="32"/>
                <w:szCs w:val="32"/>
                <w:lang w:bidi="ar-SA"/>
              </w:rPr>
              <w:t>parkovísk</w:t>
            </w:r>
            <w:r w:rsidRPr="00505C21">
              <w:rPr>
                <w:rFonts w:ascii="Arial CE" w:eastAsia="Times New Roman" w:hAnsi="Arial CE" w:cs="Arial CE"/>
                <w:b/>
                <w:bCs/>
                <w:color w:val="auto"/>
                <w:sz w:val="32"/>
                <w:szCs w:val="32"/>
                <w:lang w:bidi="ar-SA"/>
              </w:rPr>
              <w:t>, statickej dopravy a el. zastávok MHD</w:t>
            </w:r>
          </w:p>
        </w:tc>
      </w:tr>
      <w:tr w:rsidR="00C55E76" w:rsidRPr="00505C21" w14:paraId="602D5F4E" w14:textId="77777777" w:rsidTr="000622FF">
        <w:trPr>
          <w:trHeight w:val="453"/>
        </w:trPr>
        <w:tc>
          <w:tcPr>
            <w:tcW w:w="1076" w:type="dxa"/>
            <w:vMerge/>
            <w:tcBorders>
              <w:top w:val="single" w:sz="4" w:space="0" w:color="auto"/>
              <w:left w:val="single" w:sz="4" w:space="0" w:color="auto"/>
              <w:bottom w:val="nil"/>
              <w:right w:val="single" w:sz="4" w:space="0" w:color="auto"/>
            </w:tcBorders>
            <w:vAlign w:val="center"/>
            <w:hideMark/>
          </w:tcPr>
          <w:p w14:paraId="3A0CAD66" w14:textId="77777777" w:rsidR="00C55E76" w:rsidRPr="00505C21" w:rsidRDefault="00C55E76" w:rsidP="00C55E76">
            <w:pPr>
              <w:widowControl/>
              <w:rPr>
                <w:rFonts w:ascii="Arial CE" w:eastAsia="Times New Roman" w:hAnsi="Arial CE" w:cs="Arial CE"/>
                <w:b/>
                <w:bCs/>
                <w:color w:val="auto"/>
                <w:lang w:bidi="ar-SA"/>
              </w:rPr>
            </w:pPr>
          </w:p>
        </w:tc>
        <w:tc>
          <w:tcPr>
            <w:tcW w:w="1051"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364F9B9" w14:textId="77777777" w:rsidR="00C55E76" w:rsidRPr="00505C21" w:rsidRDefault="00C55E76" w:rsidP="00C55E76">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r.č.</w:t>
            </w:r>
          </w:p>
        </w:tc>
        <w:tc>
          <w:tcPr>
            <w:tcW w:w="2872"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3CCF59E" w14:textId="77777777" w:rsidR="00C55E76" w:rsidRPr="00505C21" w:rsidRDefault="00C55E76" w:rsidP="00C55E76">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m.č.</w:t>
            </w:r>
          </w:p>
        </w:tc>
        <w:tc>
          <w:tcPr>
            <w:tcW w:w="3665"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08F765D9" w14:textId="77777777" w:rsidR="00C55E76" w:rsidRPr="00505C21" w:rsidRDefault="00C55E76" w:rsidP="00C55E76">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názov položky</w:t>
            </w:r>
          </w:p>
        </w:tc>
        <w:tc>
          <w:tcPr>
            <w:tcW w:w="14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160AF932" w14:textId="77777777" w:rsidR="00C55E76" w:rsidRPr="00505C21" w:rsidRDefault="00C55E76" w:rsidP="00C55E76">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výmera v m2</w:t>
            </w:r>
          </w:p>
        </w:tc>
        <w:tc>
          <w:tcPr>
            <w:tcW w:w="14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3E06B1F4" w14:textId="77777777" w:rsidR="00C55E76" w:rsidRPr="00505C21" w:rsidRDefault="00C55E76" w:rsidP="00C55E76">
            <w:pPr>
              <w:widowControl/>
              <w:jc w:val="center"/>
              <w:rPr>
                <w:rFonts w:ascii="Arial CE" w:eastAsia="Times New Roman" w:hAnsi="Arial CE" w:cs="Arial CE"/>
                <w:b/>
                <w:bCs/>
                <w:lang w:bidi="ar-SA"/>
              </w:rPr>
            </w:pPr>
            <w:r w:rsidRPr="009C0430">
              <w:rPr>
                <w:rFonts w:ascii="Arial CE" w:hAnsi="Arial CE"/>
                <w:b/>
                <w:bCs/>
                <w:sz w:val="20"/>
              </w:rPr>
              <w:t>Jednotková cena</w:t>
            </w:r>
            <w:r w:rsidRPr="009C0430">
              <w:rPr>
                <w:rFonts w:ascii="Arial CE" w:hAnsi="Arial CE"/>
                <w:b/>
                <w:bCs/>
                <w:sz w:val="20"/>
              </w:rPr>
              <w:br/>
              <w:t>( EUR bez DPH )</w:t>
            </w:r>
          </w:p>
        </w:tc>
        <w:tc>
          <w:tcPr>
            <w:tcW w:w="14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1E5BFB9" w14:textId="77777777" w:rsidR="00C55E76" w:rsidRPr="00505C21" w:rsidRDefault="00C55E76" w:rsidP="00C55E76">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týždenná cykličnosť</w:t>
            </w:r>
          </w:p>
        </w:tc>
        <w:tc>
          <w:tcPr>
            <w:tcW w:w="14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05F8ED22" w14:textId="77777777" w:rsidR="00C55E76" w:rsidRDefault="00C55E76" w:rsidP="00C55E76">
            <w:r w:rsidRPr="009C0430">
              <w:rPr>
                <w:rFonts w:ascii="Arial CE" w:hAnsi="Arial CE"/>
                <w:b/>
                <w:bCs/>
                <w:sz w:val="20"/>
              </w:rPr>
              <w:t>Obrat</w:t>
            </w:r>
            <w:r w:rsidRPr="009C0430">
              <w:rPr>
                <w:rFonts w:ascii="Arial CE" w:hAnsi="Arial CE"/>
                <w:b/>
                <w:bCs/>
                <w:sz w:val="20"/>
              </w:rPr>
              <w:br/>
              <w:t>( EUR bez DPH )</w:t>
            </w:r>
          </w:p>
          <w:p w14:paraId="39ADEB6C" w14:textId="77777777" w:rsidR="00C55E76" w:rsidRPr="00505C21" w:rsidRDefault="00C55E76" w:rsidP="00C55E76">
            <w:pPr>
              <w:widowControl/>
              <w:jc w:val="center"/>
              <w:rPr>
                <w:rFonts w:ascii="Arial CE" w:eastAsia="Times New Roman" w:hAnsi="Arial CE" w:cs="Arial CE"/>
                <w:b/>
                <w:bCs/>
                <w:lang w:bidi="ar-SA"/>
              </w:rPr>
            </w:pPr>
          </w:p>
        </w:tc>
      </w:tr>
      <w:tr w:rsidR="00505C21" w:rsidRPr="00505C21" w14:paraId="41183D3D" w14:textId="77777777" w:rsidTr="000622FF">
        <w:trPr>
          <w:trHeight w:val="453"/>
        </w:trPr>
        <w:tc>
          <w:tcPr>
            <w:tcW w:w="1076" w:type="dxa"/>
            <w:vMerge/>
            <w:tcBorders>
              <w:top w:val="single" w:sz="4" w:space="0" w:color="auto"/>
              <w:left w:val="single" w:sz="4" w:space="0" w:color="auto"/>
              <w:bottom w:val="nil"/>
              <w:right w:val="single" w:sz="4" w:space="0" w:color="auto"/>
            </w:tcBorders>
            <w:vAlign w:val="center"/>
            <w:hideMark/>
          </w:tcPr>
          <w:p w14:paraId="47AE21B5" w14:textId="77777777" w:rsidR="00505C21" w:rsidRPr="00505C21" w:rsidRDefault="00505C21" w:rsidP="00505C21">
            <w:pPr>
              <w:widowControl/>
              <w:rPr>
                <w:rFonts w:ascii="Arial CE" w:eastAsia="Times New Roman" w:hAnsi="Arial CE" w:cs="Arial CE"/>
                <w:b/>
                <w:bCs/>
                <w:color w:val="auto"/>
                <w:lang w:bidi="ar-SA"/>
              </w:rPr>
            </w:pPr>
          </w:p>
        </w:tc>
        <w:tc>
          <w:tcPr>
            <w:tcW w:w="1051" w:type="dxa"/>
            <w:vMerge/>
            <w:tcBorders>
              <w:top w:val="nil"/>
              <w:left w:val="single" w:sz="4" w:space="0" w:color="auto"/>
              <w:bottom w:val="single" w:sz="4" w:space="0" w:color="000000"/>
              <w:right w:val="single" w:sz="4" w:space="0" w:color="auto"/>
            </w:tcBorders>
            <w:vAlign w:val="center"/>
            <w:hideMark/>
          </w:tcPr>
          <w:p w14:paraId="7E4FE595" w14:textId="77777777" w:rsidR="00505C21" w:rsidRPr="00505C21" w:rsidRDefault="00505C21" w:rsidP="00505C21">
            <w:pPr>
              <w:widowControl/>
              <w:rPr>
                <w:rFonts w:ascii="Arial CE" w:eastAsia="Times New Roman" w:hAnsi="Arial CE" w:cs="Arial CE"/>
                <w:b/>
                <w:bCs/>
                <w:color w:val="auto"/>
                <w:lang w:bidi="ar-SA"/>
              </w:rPr>
            </w:pPr>
          </w:p>
        </w:tc>
        <w:tc>
          <w:tcPr>
            <w:tcW w:w="2872" w:type="dxa"/>
            <w:vMerge/>
            <w:tcBorders>
              <w:top w:val="nil"/>
              <w:left w:val="single" w:sz="4" w:space="0" w:color="auto"/>
              <w:bottom w:val="single" w:sz="4" w:space="0" w:color="000000"/>
              <w:right w:val="single" w:sz="4" w:space="0" w:color="auto"/>
            </w:tcBorders>
            <w:vAlign w:val="center"/>
            <w:hideMark/>
          </w:tcPr>
          <w:p w14:paraId="5A27743F" w14:textId="77777777" w:rsidR="00505C21" w:rsidRPr="00505C21" w:rsidRDefault="00505C21" w:rsidP="00505C21">
            <w:pPr>
              <w:widowControl/>
              <w:rPr>
                <w:rFonts w:ascii="Arial CE" w:eastAsia="Times New Roman" w:hAnsi="Arial CE" w:cs="Arial CE"/>
                <w:b/>
                <w:bCs/>
                <w:color w:val="auto"/>
                <w:lang w:bidi="ar-SA"/>
              </w:rPr>
            </w:pPr>
          </w:p>
        </w:tc>
        <w:tc>
          <w:tcPr>
            <w:tcW w:w="3665" w:type="dxa"/>
            <w:vMerge/>
            <w:tcBorders>
              <w:top w:val="nil"/>
              <w:left w:val="single" w:sz="4" w:space="0" w:color="auto"/>
              <w:bottom w:val="single" w:sz="4" w:space="0" w:color="000000"/>
              <w:right w:val="single" w:sz="4" w:space="0" w:color="auto"/>
            </w:tcBorders>
            <w:vAlign w:val="center"/>
            <w:hideMark/>
          </w:tcPr>
          <w:p w14:paraId="36A37D1D" w14:textId="77777777" w:rsidR="00505C21" w:rsidRPr="00505C21" w:rsidRDefault="00505C21" w:rsidP="00505C21">
            <w:pPr>
              <w:widowControl/>
              <w:rPr>
                <w:rFonts w:ascii="Arial CE" w:eastAsia="Times New Roman" w:hAnsi="Arial CE" w:cs="Arial CE"/>
                <w:b/>
                <w:bCs/>
                <w:lang w:bidi="ar-SA"/>
              </w:rPr>
            </w:pPr>
          </w:p>
        </w:tc>
        <w:tc>
          <w:tcPr>
            <w:tcW w:w="1480" w:type="dxa"/>
            <w:vMerge/>
            <w:tcBorders>
              <w:top w:val="nil"/>
              <w:left w:val="single" w:sz="4" w:space="0" w:color="auto"/>
              <w:bottom w:val="single" w:sz="4" w:space="0" w:color="000000"/>
              <w:right w:val="single" w:sz="4" w:space="0" w:color="auto"/>
            </w:tcBorders>
            <w:vAlign w:val="center"/>
            <w:hideMark/>
          </w:tcPr>
          <w:p w14:paraId="39038E6A" w14:textId="77777777" w:rsidR="00505C21" w:rsidRPr="00505C21" w:rsidRDefault="00505C21" w:rsidP="00505C21">
            <w:pPr>
              <w:widowControl/>
              <w:rPr>
                <w:rFonts w:ascii="Arial CE" w:eastAsia="Times New Roman" w:hAnsi="Arial CE" w:cs="Arial CE"/>
                <w:b/>
                <w:bCs/>
                <w:color w:val="auto"/>
                <w:lang w:bidi="ar-SA"/>
              </w:rPr>
            </w:pPr>
          </w:p>
        </w:tc>
        <w:tc>
          <w:tcPr>
            <w:tcW w:w="1480" w:type="dxa"/>
            <w:vMerge/>
            <w:tcBorders>
              <w:top w:val="nil"/>
              <w:left w:val="single" w:sz="4" w:space="0" w:color="auto"/>
              <w:bottom w:val="single" w:sz="4" w:space="0" w:color="000000"/>
              <w:right w:val="single" w:sz="4" w:space="0" w:color="auto"/>
            </w:tcBorders>
            <w:vAlign w:val="center"/>
            <w:hideMark/>
          </w:tcPr>
          <w:p w14:paraId="587B39EB" w14:textId="77777777" w:rsidR="00505C21" w:rsidRPr="00505C21" w:rsidRDefault="00505C21" w:rsidP="00505C21">
            <w:pPr>
              <w:widowControl/>
              <w:rPr>
                <w:rFonts w:ascii="Arial CE" w:eastAsia="Times New Roman" w:hAnsi="Arial CE" w:cs="Arial CE"/>
                <w:b/>
                <w:bCs/>
                <w:lang w:bidi="ar-SA"/>
              </w:rPr>
            </w:pPr>
          </w:p>
        </w:tc>
        <w:tc>
          <w:tcPr>
            <w:tcW w:w="1480" w:type="dxa"/>
            <w:vMerge/>
            <w:tcBorders>
              <w:top w:val="nil"/>
              <w:left w:val="single" w:sz="4" w:space="0" w:color="auto"/>
              <w:bottom w:val="single" w:sz="4" w:space="0" w:color="000000"/>
              <w:right w:val="single" w:sz="4" w:space="0" w:color="auto"/>
            </w:tcBorders>
            <w:vAlign w:val="center"/>
            <w:hideMark/>
          </w:tcPr>
          <w:p w14:paraId="0A69DC2B" w14:textId="77777777" w:rsidR="00505C21" w:rsidRPr="00505C21" w:rsidRDefault="00505C21" w:rsidP="00505C21">
            <w:pPr>
              <w:widowControl/>
              <w:rPr>
                <w:rFonts w:ascii="Arial CE" w:eastAsia="Times New Roman" w:hAnsi="Arial CE" w:cs="Arial CE"/>
                <w:b/>
                <w:bCs/>
                <w:lang w:bidi="ar-SA"/>
              </w:rPr>
            </w:pPr>
          </w:p>
        </w:tc>
        <w:tc>
          <w:tcPr>
            <w:tcW w:w="1480" w:type="dxa"/>
            <w:vMerge/>
            <w:tcBorders>
              <w:top w:val="nil"/>
              <w:left w:val="single" w:sz="4" w:space="0" w:color="auto"/>
              <w:bottom w:val="single" w:sz="4" w:space="0" w:color="auto"/>
              <w:right w:val="single" w:sz="4" w:space="0" w:color="auto"/>
            </w:tcBorders>
            <w:vAlign w:val="center"/>
            <w:hideMark/>
          </w:tcPr>
          <w:p w14:paraId="1A301166" w14:textId="77777777" w:rsidR="00505C21" w:rsidRPr="00505C21" w:rsidRDefault="00505C21" w:rsidP="00505C21">
            <w:pPr>
              <w:widowControl/>
              <w:rPr>
                <w:rFonts w:ascii="Arial CE" w:eastAsia="Times New Roman" w:hAnsi="Arial CE" w:cs="Arial CE"/>
                <w:b/>
                <w:bCs/>
                <w:lang w:bidi="ar-SA"/>
              </w:rPr>
            </w:pPr>
          </w:p>
        </w:tc>
      </w:tr>
      <w:tr w:rsidR="00505C21" w:rsidRPr="00505C21" w14:paraId="2208DFA5" w14:textId="77777777" w:rsidTr="000622FF">
        <w:trPr>
          <w:trHeight w:val="300"/>
        </w:trPr>
        <w:tc>
          <w:tcPr>
            <w:tcW w:w="1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21610" w14:textId="77777777" w:rsidR="00505C21" w:rsidRPr="00505C21" w:rsidRDefault="00505C21" w:rsidP="00505C21">
            <w:pPr>
              <w:widowControl/>
              <w:jc w:val="center"/>
              <w:rPr>
                <w:rFonts w:ascii="Arial CE" w:eastAsia="Times New Roman" w:hAnsi="Arial CE" w:cs="Arial CE"/>
                <w:color w:val="auto"/>
                <w:sz w:val="20"/>
                <w:szCs w:val="20"/>
                <w:lang w:bidi="ar-SA"/>
              </w:rPr>
            </w:pPr>
            <w:r w:rsidRPr="00505C21">
              <w:rPr>
                <w:rFonts w:ascii="Arial CE" w:eastAsia="Times New Roman" w:hAnsi="Arial CE" w:cs="Arial CE"/>
                <w:color w:val="auto"/>
                <w:sz w:val="20"/>
                <w:szCs w:val="20"/>
                <w:lang w:bidi="ar-SA"/>
              </w:rPr>
              <w:t>5</w:t>
            </w:r>
          </w:p>
        </w:tc>
        <w:tc>
          <w:tcPr>
            <w:tcW w:w="1051" w:type="dxa"/>
            <w:tcBorders>
              <w:top w:val="nil"/>
              <w:left w:val="nil"/>
              <w:bottom w:val="single" w:sz="4" w:space="0" w:color="auto"/>
              <w:right w:val="single" w:sz="4" w:space="0" w:color="auto"/>
            </w:tcBorders>
            <w:shd w:val="clear" w:color="000000" w:fill="92D050"/>
            <w:noWrap/>
            <w:vAlign w:val="bottom"/>
            <w:hideMark/>
          </w:tcPr>
          <w:p w14:paraId="374559E6" w14:textId="77777777" w:rsidR="00505C21" w:rsidRPr="00505C21" w:rsidRDefault="00505C21" w:rsidP="00505C21">
            <w:pPr>
              <w:widowControl/>
              <w:jc w:val="center"/>
              <w:rPr>
                <w:rFonts w:ascii="Arial CE" w:eastAsia="Times New Roman" w:hAnsi="Arial CE" w:cs="Arial CE"/>
                <w:color w:val="auto"/>
                <w:lang w:bidi="ar-SA"/>
              </w:rPr>
            </w:pPr>
            <w:r w:rsidRPr="00505C21">
              <w:rPr>
                <w:rFonts w:ascii="Arial CE" w:eastAsia="Times New Roman" w:hAnsi="Arial CE" w:cs="Arial CE"/>
                <w:color w:val="auto"/>
                <w:lang w:bidi="ar-SA"/>
              </w:rPr>
              <w:t>183</w:t>
            </w:r>
          </w:p>
        </w:tc>
        <w:tc>
          <w:tcPr>
            <w:tcW w:w="2872" w:type="dxa"/>
            <w:tcBorders>
              <w:top w:val="nil"/>
              <w:left w:val="nil"/>
              <w:bottom w:val="single" w:sz="4" w:space="0" w:color="auto"/>
              <w:right w:val="single" w:sz="4" w:space="0" w:color="auto"/>
            </w:tcBorders>
            <w:shd w:val="clear" w:color="000000" w:fill="FFFFFF"/>
            <w:noWrap/>
            <w:vAlign w:val="bottom"/>
            <w:hideMark/>
          </w:tcPr>
          <w:p w14:paraId="7A96B095" w14:textId="77777777" w:rsidR="00505C21" w:rsidRPr="00505C21" w:rsidRDefault="00505C21" w:rsidP="00505C21">
            <w:pPr>
              <w:widowControl/>
              <w:rPr>
                <w:rFonts w:ascii="Arial CE" w:eastAsia="Times New Roman" w:hAnsi="Arial CE" w:cs="Arial CE"/>
                <w:color w:val="auto"/>
                <w:lang w:bidi="ar-SA"/>
              </w:rPr>
            </w:pPr>
            <w:r w:rsidRPr="00505C21">
              <w:rPr>
                <w:rFonts w:ascii="Arial CE" w:eastAsia="Times New Roman" w:hAnsi="Arial CE" w:cs="Arial CE"/>
                <w:color w:val="auto"/>
                <w:lang w:bidi="ar-SA"/>
              </w:rPr>
              <w:t>Petržalka</w:t>
            </w:r>
          </w:p>
        </w:tc>
        <w:tc>
          <w:tcPr>
            <w:tcW w:w="3665" w:type="dxa"/>
            <w:tcBorders>
              <w:top w:val="nil"/>
              <w:left w:val="nil"/>
              <w:bottom w:val="single" w:sz="4" w:space="0" w:color="auto"/>
              <w:right w:val="single" w:sz="4" w:space="0" w:color="auto"/>
            </w:tcBorders>
            <w:shd w:val="clear" w:color="000000" w:fill="FFFFFF"/>
            <w:noWrap/>
            <w:vAlign w:val="bottom"/>
            <w:hideMark/>
          </w:tcPr>
          <w:p w14:paraId="020130C7"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parkoviská</w:t>
            </w:r>
          </w:p>
        </w:tc>
        <w:tc>
          <w:tcPr>
            <w:tcW w:w="1480" w:type="dxa"/>
            <w:tcBorders>
              <w:top w:val="nil"/>
              <w:left w:val="nil"/>
              <w:bottom w:val="single" w:sz="4" w:space="0" w:color="auto"/>
              <w:right w:val="single" w:sz="4" w:space="0" w:color="auto"/>
            </w:tcBorders>
            <w:shd w:val="clear" w:color="000000" w:fill="FFFFFF"/>
            <w:noWrap/>
            <w:vAlign w:val="bottom"/>
            <w:hideMark/>
          </w:tcPr>
          <w:p w14:paraId="02B90475" w14:textId="77777777" w:rsidR="00505C21" w:rsidRPr="00505C21" w:rsidRDefault="00505C21" w:rsidP="00505C21">
            <w:pPr>
              <w:widowControl/>
              <w:jc w:val="right"/>
              <w:rPr>
                <w:rFonts w:ascii="Arial CE" w:eastAsia="Times New Roman" w:hAnsi="Arial CE" w:cs="Arial CE"/>
                <w:color w:val="auto"/>
                <w:lang w:bidi="ar-SA"/>
              </w:rPr>
            </w:pPr>
            <w:r w:rsidRPr="00505C21">
              <w:rPr>
                <w:rFonts w:ascii="Arial CE" w:eastAsia="Times New Roman" w:hAnsi="Arial CE" w:cs="Arial CE"/>
                <w:color w:val="auto"/>
                <w:lang w:bidi="ar-SA"/>
              </w:rPr>
              <w:t>39 782</w:t>
            </w:r>
          </w:p>
        </w:tc>
        <w:tc>
          <w:tcPr>
            <w:tcW w:w="1480" w:type="dxa"/>
            <w:tcBorders>
              <w:top w:val="nil"/>
              <w:left w:val="nil"/>
              <w:bottom w:val="single" w:sz="4" w:space="0" w:color="auto"/>
              <w:right w:val="single" w:sz="4" w:space="0" w:color="auto"/>
            </w:tcBorders>
            <w:shd w:val="clear" w:color="auto" w:fill="FFFF00"/>
            <w:noWrap/>
            <w:vAlign w:val="bottom"/>
          </w:tcPr>
          <w:p w14:paraId="0EECBEE5" w14:textId="77777777" w:rsidR="00505C21" w:rsidRPr="00505C21" w:rsidRDefault="00505C21" w:rsidP="00505C21">
            <w:pPr>
              <w:widowControl/>
              <w:jc w:val="right"/>
              <w:rPr>
                <w:rFonts w:ascii="Arial CE" w:eastAsia="Times New Roman" w:hAnsi="Arial CE" w:cs="Arial CE"/>
                <w:color w:val="auto"/>
                <w:lang w:bidi="ar-SA"/>
              </w:rPr>
            </w:pPr>
          </w:p>
        </w:tc>
        <w:tc>
          <w:tcPr>
            <w:tcW w:w="1480" w:type="dxa"/>
            <w:tcBorders>
              <w:top w:val="nil"/>
              <w:left w:val="nil"/>
              <w:bottom w:val="single" w:sz="4" w:space="0" w:color="auto"/>
              <w:right w:val="single" w:sz="4" w:space="0" w:color="auto"/>
            </w:tcBorders>
            <w:shd w:val="clear" w:color="000000" w:fill="FFFFFF"/>
            <w:noWrap/>
            <w:vAlign w:val="bottom"/>
            <w:hideMark/>
          </w:tcPr>
          <w:p w14:paraId="2B641F1F"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0,5</w:t>
            </w:r>
          </w:p>
        </w:tc>
        <w:tc>
          <w:tcPr>
            <w:tcW w:w="1480" w:type="dxa"/>
            <w:tcBorders>
              <w:top w:val="nil"/>
              <w:left w:val="nil"/>
              <w:bottom w:val="single" w:sz="4" w:space="0" w:color="auto"/>
              <w:right w:val="single" w:sz="4" w:space="0" w:color="auto"/>
            </w:tcBorders>
            <w:shd w:val="clear" w:color="000000" w:fill="FFFFFF"/>
            <w:noWrap/>
            <w:vAlign w:val="bottom"/>
          </w:tcPr>
          <w:p w14:paraId="3B0AA280" w14:textId="77777777" w:rsidR="00505C21" w:rsidRPr="00505C21" w:rsidRDefault="00505C21" w:rsidP="00505C21">
            <w:pPr>
              <w:widowControl/>
              <w:jc w:val="right"/>
              <w:rPr>
                <w:rFonts w:ascii="Arial CE" w:eastAsia="Times New Roman" w:hAnsi="Arial CE" w:cs="Arial CE"/>
                <w:lang w:bidi="ar-SA"/>
              </w:rPr>
            </w:pPr>
          </w:p>
        </w:tc>
      </w:tr>
      <w:tr w:rsidR="00505C21" w:rsidRPr="00505C21" w14:paraId="61ECC01D" w14:textId="77777777" w:rsidTr="000622FF">
        <w:trPr>
          <w:trHeight w:val="300"/>
        </w:trPr>
        <w:tc>
          <w:tcPr>
            <w:tcW w:w="1076" w:type="dxa"/>
            <w:tcBorders>
              <w:top w:val="nil"/>
              <w:left w:val="single" w:sz="4" w:space="0" w:color="auto"/>
              <w:bottom w:val="single" w:sz="4" w:space="0" w:color="auto"/>
              <w:right w:val="single" w:sz="4" w:space="0" w:color="auto"/>
            </w:tcBorders>
            <w:shd w:val="clear" w:color="000000" w:fill="FFFFFF"/>
            <w:noWrap/>
            <w:vAlign w:val="bottom"/>
            <w:hideMark/>
          </w:tcPr>
          <w:p w14:paraId="497879EF" w14:textId="77777777" w:rsidR="00505C21" w:rsidRPr="00505C21" w:rsidRDefault="00505C21" w:rsidP="00505C21">
            <w:pPr>
              <w:widowControl/>
              <w:jc w:val="center"/>
              <w:rPr>
                <w:rFonts w:ascii="Arial CE" w:eastAsia="Times New Roman" w:hAnsi="Arial CE" w:cs="Arial CE"/>
                <w:color w:val="auto"/>
                <w:sz w:val="20"/>
                <w:szCs w:val="20"/>
                <w:lang w:bidi="ar-SA"/>
              </w:rPr>
            </w:pPr>
            <w:r w:rsidRPr="00505C21">
              <w:rPr>
                <w:rFonts w:ascii="Arial CE" w:eastAsia="Times New Roman" w:hAnsi="Arial CE" w:cs="Arial CE"/>
                <w:color w:val="auto"/>
                <w:sz w:val="20"/>
                <w:szCs w:val="20"/>
                <w:lang w:bidi="ar-SA"/>
              </w:rPr>
              <w:t>5</w:t>
            </w:r>
          </w:p>
        </w:tc>
        <w:tc>
          <w:tcPr>
            <w:tcW w:w="1051" w:type="dxa"/>
            <w:tcBorders>
              <w:top w:val="nil"/>
              <w:left w:val="nil"/>
              <w:bottom w:val="single" w:sz="4" w:space="0" w:color="auto"/>
              <w:right w:val="single" w:sz="4" w:space="0" w:color="auto"/>
            </w:tcBorders>
            <w:shd w:val="clear" w:color="000000" w:fill="92D050"/>
            <w:noWrap/>
            <w:vAlign w:val="bottom"/>
            <w:hideMark/>
          </w:tcPr>
          <w:p w14:paraId="2DEA9A1F" w14:textId="77777777" w:rsidR="00505C21" w:rsidRPr="00505C21" w:rsidRDefault="00505C21" w:rsidP="00505C21">
            <w:pPr>
              <w:widowControl/>
              <w:jc w:val="center"/>
              <w:rPr>
                <w:rFonts w:ascii="Arial CE" w:eastAsia="Times New Roman" w:hAnsi="Arial CE" w:cs="Arial CE"/>
                <w:color w:val="auto"/>
                <w:lang w:bidi="ar-SA"/>
              </w:rPr>
            </w:pPr>
            <w:r w:rsidRPr="00505C21">
              <w:rPr>
                <w:rFonts w:ascii="Arial CE" w:eastAsia="Times New Roman" w:hAnsi="Arial CE" w:cs="Arial CE"/>
                <w:color w:val="auto"/>
                <w:lang w:bidi="ar-SA"/>
              </w:rPr>
              <w:t>281</w:t>
            </w:r>
          </w:p>
        </w:tc>
        <w:tc>
          <w:tcPr>
            <w:tcW w:w="2872" w:type="dxa"/>
            <w:tcBorders>
              <w:top w:val="nil"/>
              <w:left w:val="nil"/>
              <w:bottom w:val="single" w:sz="4" w:space="0" w:color="auto"/>
              <w:right w:val="single" w:sz="4" w:space="0" w:color="auto"/>
            </w:tcBorders>
            <w:shd w:val="clear" w:color="auto" w:fill="auto"/>
            <w:noWrap/>
            <w:vAlign w:val="bottom"/>
            <w:hideMark/>
          </w:tcPr>
          <w:p w14:paraId="1C275801" w14:textId="77777777" w:rsidR="00505C21" w:rsidRPr="00505C21" w:rsidRDefault="00505C21" w:rsidP="00505C21">
            <w:pPr>
              <w:widowControl/>
              <w:rPr>
                <w:rFonts w:ascii="Arial CE" w:eastAsia="Times New Roman" w:hAnsi="Arial CE" w:cs="Arial CE"/>
                <w:color w:val="auto"/>
                <w:lang w:bidi="ar-SA"/>
              </w:rPr>
            </w:pPr>
            <w:r w:rsidRPr="00505C21">
              <w:rPr>
                <w:rFonts w:ascii="Arial CE" w:eastAsia="Times New Roman" w:hAnsi="Arial CE" w:cs="Arial CE"/>
                <w:color w:val="auto"/>
                <w:lang w:bidi="ar-SA"/>
              </w:rPr>
              <w:t>Petržalka</w:t>
            </w:r>
          </w:p>
        </w:tc>
        <w:tc>
          <w:tcPr>
            <w:tcW w:w="3665" w:type="dxa"/>
            <w:tcBorders>
              <w:top w:val="nil"/>
              <w:left w:val="nil"/>
              <w:bottom w:val="single" w:sz="4" w:space="0" w:color="auto"/>
              <w:right w:val="single" w:sz="4" w:space="0" w:color="auto"/>
            </w:tcBorders>
            <w:shd w:val="clear" w:color="000000" w:fill="FFFFFF"/>
            <w:noWrap/>
            <w:vAlign w:val="bottom"/>
            <w:hideMark/>
          </w:tcPr>
          <w:p w14:paraId="2C67CF71"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statická doprava</w:t>
            </w:r>
          </w:p>
        </w:tc>
        <w:tc>
          <w:tcPr>
            <w:tcW w:w="1480" w:type="dxa"/>
            <w:tcBorders>
              <w:top w:val="nil"/>
              <w:left w:val="nil"/>
              <w:bottom w:val="single" w:sz="4" w:space="0" w:color="auto"/>
              <w:right w:val="single" w:sz="4" w:space="0" w:color="auto"/>
            </w:tcBorders>
            <w:shd w:val="clear" w:color="000000" w:fill="FFFFFF"/>
            <w:noWrap/>
            <w:vAlign w:val="bottom"/>
            <w:hideMark/>
          </w:tcPr>
          <w:p w14:paraId="258DFAEB" w14:textId="77777777" w:rsidR="00505C21" w:rsidRPr="00505C21" w:rsidRDefault="00505C21" w:rsidP="00505C21">
            <w:pPr>
              <w:widowControl/>
              <w:jc w:val="right"/>
              <w:rPr>
                <w:rFonts w:ascii="Arial CE" w:eastAsia="Times New Roman" w:hAnsi="Arial CE" w:cs="Arial CE"/>
                <w:color w:val="auto"/>
                <w:lang w:bidi="ar-SA"/>
              </w:rPr>
            </w:pPr>
            <w:r w:rsidRPr="00505C21">
              <w:rPr>
                <w:rFonts w:ascii="Arial CE" w:eastAsia="Times New Roman" w:hAnsi="Arial CE" w:cs="Arial CE"/>
                <w:color w:val="auto"/>
                <w:lang w:bidi="ar-SA"/>
              </w:rPr>
              <w:t>2 813</w:t>
            </w:r>
          </w:p>
        </w:tc>
        <w:tc>
          <w:tcPr>
            <w:tcW w:w="1480" w:type="dxa"/>
            <w:tcBorders>
              <w:top w:val="nil"/>
              <w:left w:val="nil"/>
              <w:bottom w:val="single" w:sz="4" w:space="0" w:color="auto"/>
              <w:right w:val="single" w:sz="4" w:space="0" w:color="auto"/>
            </w:tcBorders>
            <w:shd w:val="clear" w:color="auto" w:fill="FFFF00"/>
            <w:noWrap/>
            <w:vAlign w:val="bottom"/>
          </w:tcPr>
          <w:p w14:paraId="52DFCD2E" w14:textId="77777777" w:rsidR="00505C21" w:rsidRPr="00505C21" w:rsidRDefault="00505C21" w:rsidP="00505C21">
            <w:pPr>
              <w:widowControl/>
              <w:jc w:val="right"/>
              <w:rPr>
                <w:rFonts w:ascii="Arial CE" w:eastAsia="Times New Roman" w:hAnsi="Arial CE" w:cs="Arial CE"/>
                <w:color w:val="auto"/>
                <w:lang w:bidi="ar-SA"/>
              </w:rPr>
            </w:pPr>
          </w:p>
        </w:tc>
        <w:tc>
          <w:tcPr>
            <w:tcW w:w="1480" w:type="dxa"/>
            <w:tcBorders>
              <w:top w:val="nil"/>
              <w:left w:val="nil"/>
              <w:bottom w:val="single" w:sz="4" w:space="0" w:color="auto"/>
              <w:right w:val="single" w:sz="4" w:space="0" w:color="auto"/>
            </w:tcBorders>
            <w:shd w:val="clear" w:color="auto" w:fill="auto"/>
            <w:noWrap/>
            <w:vAlign w:val="bottom"/>
            <w:hideMark/>
          </w:tcPr>
          <w:p w14:paraId="6ECF464F"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0,5</w:t>
            </w:r>
          </w:p>
        </w:tc>
        <w:tc>
          <w:tcPr>
            <w:tcW w:w="1480" w:type="dxa"/>
            <w:tcBorders>
              <w:top w:val="nil"/>
              <w:left w:val="nil"/>
              <w:bottom w:val="single" w:sz="4" w:space="0" w:color="auto"/>
              <w:right w:val="single" w:sz="4" w:space="0" w:color="auto"/>
            </w:tcBorders>
            <w:shd w:val="clear" w:color="auto" w:fill="auto"/>
            <w:noWrap/>
            <w:vAlign w:val="bottom"/>
          </w:tcPr>
          <w:p w14:paraId="20C9346B" w14:textId="77777777" w:rsidR="00505C21" w:rsidRPr="00505C21" w:rsidRDefault="00505C21" w:rsidP="00505C21">
            <w:pPr>
              <w:widowControl/>
              <w:jc w:val="right"/>
              <w:rPr>
                <w:rFonts w:ascii="Arial CE" w:eastAsia="Times New Roman" w:hAnsi="Arial CE" w:cs="Arial CE"/>
                <w:lang w:bidi="ar-SA"/>
              </w:rPr>
            </w:pPr>
          </w:p>
        </w:tc>
      </w:tr>
      <w:tr w:rsidR="00505C21" w:rsidRPr="00505C21" w14:paraId="0AF44EAE" w14:textId="77777777" w:rsidTr="000622FF">
        <w:trPr>
          <w:trHeight w:val="315"/>
        </w:trPr>
        <w:tc>
          <w:tcPr>
            <w:tcW w:w="1076" w:type="dxa"/>
            <w:tcBorders>
              <w:top w:val="nil"/>
              <w:left w:val="nil"/>
              <w:bottom w:val="nil"/>
              <w:right w:val="nil"/>
            </w:tcBorders>
            <w:shd w:val="clear" w:color="auto" w:fill="auto"/>
            <w:noWrap/>
            <w:vAlign w:val="bottom"/>
            <w:hideMark/>
          </w:tcPr>
          <w:p w14:paraId="5293112B" w14:textId="77777777" w:rsidR="00505C21" w:rsidRPr="00505C21" w:rsidRDefault="00505C21" w:rsidP="00505C21">
            <w:pPr>
              <w:widowControl/>
              <w:jc w:val="right"/>
              <w:rPr>
                <w:rFonts w:ascii="Arial CE" w:eastAsia="Times New Roman" w:hAnsi="Arial CE" w:cs="Arial CE"/>
                <w:lang w:bidi="ar-SA"/>
              </w:rPr>
            </w:pPr>
          </w:p>
        </w:tc>
        <w:tc>
          <w:tcPr>
            <w:tcW w:w="3923" w:type="dxa"/>
            <w:gridSpan w:val="2"/>
            <w:tcBorders>
              <w:top w:val="single" w:sz="4" w:space="0" w:color="auto"/>
              <w:left w:val="nil"/>
              <w:bottom w:val="nil"/>
              <w:right w:val="nil"/>
            </w:tcBorders>
            <w:shd w:val="clear" w:color="auto" w:fill="auto"/>
            <w:noWrap/>
            <w:vAlign w:val="bottom"/>
            <w:hideMark/>
          </w:tcPr>
          <w:p w14:paraId="6F068964" w14:textId="77777777" w:rsidR="00505C21" w:rsidRPr="00505C21" w:rsidRDefault="00505C21" w:rsidP="00505C21">
            <w:pPr>
              <w:widowControl/>
              <w:rPr>
                <w:rFonts w:ascii="Arial CE" w:eastAsia="Times New Roman" w:hAnsi="Arial CE" w:cs="Arial CE"/>
                <w:b/>
                <w:bCs/>
                <w:color w:val="auto"/>
                <w:lang w:bidi="ar-SA"/>
              </w:rPr>
            </w:pPr>
            <w:r w:rsidRPr="00505C21">
              <w:rPr>
                <w:rFonts w:ascii="Arial CE" w:eastAsia="Times New Roman" w:hAnsi="Arial CE" w:cs="Arial CE"/>
                <w:b/>
                <w:bCs/>
                <w:color w:val="auto"/>
                <w:lang w:bidi="ar-SA"/>
              </w:rPr>
              <w:t> </w:t>
            </w:r>
          </w:p>
        </w:tc>
        <w:tc>
          <w:tcPr>
            <w:tcW w:w="3665" w:type="dxa"/>
            <w:tcBorders>
              <w:top w:val="nil"/>
              <w:left w:val="nil"/>
              <w:bottom w:val="nil"/>
              <w:right w:val="nil"/>
            </w:tcBorders>
            <w:shd w:val="clear" w:color="auto" w:fill="auto"/>
            <w:noWrap/>
            <w:vAlign w:val="bottom"/>
            <w:hideMark/>
          </w:tcPr>
          <w:p w14:paraId="68D1BB4F" w14:textId="77777777" w:rsidR="00505C21" w:rsidRPr="00505C21" w:rsidRDefault="00505C21" w:rsidP="00505C21">
            <w:pPr>
              <w:widowControl/>
              <w:rPr>
                <w:rFonts w:ascii="Arial CE" w:eastAsia="Times New Roman" w:hAnsi="Arial CE" w:cs="Arial CE"/>
                <w:b/>
                <w:bCs/>
                <w:color w:val="auto"/>
                <w:lang w:bidi="ar-SA"/>
              </w:rPr>
            </w:pPr>
          </w:p>
        </w:tc>
        <w:tc>
          <w:tcPr>
            <w:tcW w:w="1480" w:type="dxa"/>
            <w:tcBorders>
              <w:top w:val="nil"/>
              <w:left w:val="single" w:sz="4" w:space="0" w:color="auto"/>
              <w:bottom w:val="single" w:sz="4" w:space="0" w:color="auto"/>
              <w:right w:val="single" w:sz="4" w:space="0" w:color="auto"/>
            </w:tcBorders>
            <w:shd w:val="clear" w:color="000000" w:fill="C0C0C0"/>
            <w:noWrap/>
            <w:vAlign w:val="bottom"/>
            <w:hideMark/>
          </w:tcPr>
          <w:p w14:paraId="510BBAD0" w14:textId="77777777" w:rsidR="00505C21" w:rsidRPr="00505C21" w:rsidRDefault="00505C21" w:rsidP="00505C21">
            <w:pPr>
              <w:widowControl/>
              <w:jc w:val="right"/>
              <w:rPr>
                <w:rFonts w:ascii="Arial CE" w:eastAsia="Times New Roman" w:hAnsi="Arial CE" w:cs="Arial CE"/>
                <w:b/>
                <w:bCs/>
                <w:lang w:bidi="ar-SA"/>
              </w:rPr>
            </w:pPr>
            <w:r w:rsidRPr="00505C21">
              <w:rPr>
                <w:rFonts w:ascii="Arial CE" w:eastAsia="Times New Roman" w:hAnsi="Arial CE" w:cs="Arial CE"/>
                <w:b/>
                <w:bCs/>
                <w:lang w:bidi="ar-SA"/>
              </w:rPr>
              <w:t>42 595</w:t>
            </w:r>
          </w:p>
        </w:tc>
        <w:tc>
          <w:tcPr>
            <w:tcW w:w="1480" w:type="dxa"/>
            <w:tcBorders>
              <w:top w:val="nil"/>
              <w:left w:val="nil"/>
              <w:bottom w:val="nil"/>
              <w:right w:val="nil"/>
            </w:tcBorders>
            <w:shd w:val="clear" w:color="auto" w:fill="auto"/>
            <w:noWrap/>
            <w:vAlign w:val="bottom"/>
            <w:hideMark/>
          </w:tcPr>
          <w:p w14:paraId="4A0A93BB" w14:textId="77777777" w:rsidR="00505C21" w:rsidRPr="00505C21" w:rsidRDefault="00505C21" w:rsidP="00505C21">
            <w:pPr>
              <w:widowControl/>
              <w:jc w:val="right"/>
              <w:rPr>
                <w:rFonts w:ascii="Arial CE" w:eastAsia="Times New Roman" w:hAnsi="Arial CE" w:cs="Arial CE"/>
                <w:b/>
                <w:bCs/>
                <w:lang w:bidi="ar-SA"/>
              </w:rPr>
            </w:pPr>
          </w:p>
        </w:tc>
        <w:tc>
          <w:tcPr>
            <w:tcW w:w="1480" w:type="dxa"/>
            <w:tcBorders>
              <w:top w:val="nil"/>
              <w:left w:val="nil"/>
              <w:bottom w:val="nil"/>
              <w:right w:val="nil"/>
            </w:tcBorders>
            <w:shd w:val="clear" w:color="auto" w:fill="auto"/>
            <w:noWrap/>
            <w:vAlign w:val="bottom"/>
            <w:hideMark/>
          </w:tcPr>
          <w:p w14:paraId="12D2426E"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single" w:sz="4" w:space="0" w:color="auto"/>
              <w:bottom w:val="single" w:sz="4" w:space="0" w:color="auto"/>
              <w:right w:val="single" w:sz="4" w:space="0" w:color="auto"/>
            </w:tcBorders>
            <w:shd w:val="clear" w:color="000000" w:fill="C0C0C0"/>
            <w:noWrap/>
            <w:vAlign w:val="bottom"/>
          </w:tcPr>
          <w:p w14:paraId="274B331B" w14:textId="77777777" w:rsidR="00505C21" w:rsidRPr="00505C21" w:rsidRDefault="00505C21" w:rsidP="00505C21">
            <w:pPr>
              <w:widowControl/>
              <w:jc w:val="right"/>
              <w:rPr>
                <w:rFonts w:ascii="Arial CE" w:eastAsia="Times New Roman" w:hAnsi="Arial CE" w:cs="Arial CE"/>
                <w:b/>
                <w:bCs/>
                <w:lang w:bidi="ar-SA"/>
              </w:rPr>
            </w:pPr>
          </w:p>
        </w:tc>
      </w:tr>
      <w:tr w:rsidR="00505C21" w:rsidRPr="00505C21" w14:paraId="3E2C7391" w14:textId="77777777" w:rsidTr="000622FF">
        <w:trPr>
          <w:trHeight w:val="330"/>
        </w:trPr>
        <w:tc>
          <w:tcPr>
            <w:tcW w:w="1076" w:type="dxa"/>
            <w:tcBorders>
              <w:top w:val="nil"/>
              <w:left w:val="nil"/>
              <w:bottom w:val="nil"/>
              <w:right w:val="nil"/>
            </w:tcBorders>
            <w:shd w:val="clear" w:color="auto" w:fill="auto"/>
            <w:noWrap/>
            <w:vAlign w:val="bottom"/>
            <w:hideMark/>
          </w:tcPr>
          <w:p w14:paraId="597B21B5" w14:textId="77777777" w:rsidR="00505C21" w:rsidRPr="00505C21" w:rsidRDefault="00505C21" w:rsidP="00505C21">
            <w:pPr>
              <w:widowControl/>
              <w:jc w:val="right"/>
              <w:rPr>
                <w:rFonts w:ascii="Arial CE" w:eastAsia="Times New Roman" w:hAnsi="Arial CE" w:cs="Arial CE"/>
                <w:b/>
                <w:bCs/>
                <w:lang w:bidi="ar-SA"/>
              </w:rPr>
            </w:pPr>
          </w:p>
        </w:tc>
        <w:tc>
          <w:tcPr>
            <w:tcW w:w="1051" w:type="dxa"/>
            <w:tcBorders>
              <w:top w:val="nil"/>
              <w:left w:val="nil"/>
              <w:bottom w:val="nil"/>
              <w:right w:val="nil"/>
            </w:tcBorders>
            <w:shd w:val="clear" w:color="auto" w:fill="auto"/>
            <w:noWrap/>
            <w:vAlign w:val="bottom"/>
            <w:hideMark/>
          </w:tcPr>
          <w:p w14:paraId="63C8F4F1"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nil"/>
              <w:bottom w:val="nil"/>
              <w:right w:val="nil"/>
            </w:tcBorders>
            <w:shd w:val="clear" w:color="auto" w:fill="auto"/>
            <w:noWrap/>
            <w:vAlign w:val="bottom"/>
            <w:hideMark/>
          </w:tcPr>
          <w:p w14:paraId="2F69B9BD"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3665" w:type="dxa"/>
            <w:tcBorders>
              <w:top w:val="nil"/>
              <w:left w:val="nil"/>
              <w:bottom w:val="nil"/>
              <w:right w:val="nil"/>
            </w:tcBorders>
            <w:shd w:val="clear" w:color="auto" w:fill="auto"/>
            <w:noWrap/>
            <w:vAlign w:val="bottom"/>
            <w:hideMark/>
          </w:tcPr>
          <w:p w14:paraId="060748A0"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079E81B"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3FCA46AD" w14:textId="77777777" w:rsidR="00505C21" w:rsidRPr="00505C21" w:rsidRDefault="00505C21" w:rsidP="00505C21">
            <w:pPr>
              <w:widowControl/>
              <w:jc w:val="right"/>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4E061FC8"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5BFE19B1"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bl>
    <w:p w14:paraId="4A5A5A77" w14:textId="77777777" w:rsidR="00505C21" w:rsidRDefault="00505C21" w:rsidP="00505C21"/>
    <w:p w14:paraId="074D6A70" w14:textId="77777777" w:rsidR="00505C21" w:rsidRDefault="00505C21" w:rsidP="00505C21"/>
    <w:p w14:paraId="4A01A4C6" w14:textId="77777777" w:rsidR="00A52F96" w:rsidRDefault="00A52F96">
      <w:pPr>
        <w:widowControl/>
        <w:spacing w:after="160" w:line="259" w:lineRule="auto"/>
        <w:sectPr w:rsidR="00A52F96" w:rsidSect="000622FF">
          <w:pgSz w:w="16838" w:h="11906" w:orient="landscape"/>
          <w:pgMar w:top="1418" w:right="567" w:bottom="1418" w:left="992" w:header="709" w:footer="709" w:gutter="0"/>
          <w:cols w:space="708"/>
          <w:docGrid w:linePitch="360"/>
        </w:sectPr>
      </w:pPr>
    </w:p>
    <w:p w14:paraId="3FF9110C" w14:textId="3C1B290E" w:rsidR="00427033" w:rsidRDefault="00427033">
      <w:pPr>
        <w:widowControl/>
        <w:spacing w:after="160" w:line="259" w:lineRule="auto"/>
      </w:pPr>
    </w:p>
    <w:tbl>
      <w:tblPr>
        <w:tblW w:w="14620" w:type="dxa"/>
        <w:tblCellMar>
          <w:left w:w="70" w:type="dxa"/>
          <w:right w:w="70" w:type="dxa"/>
        </w:tblCellMar>
        <w:tblLook w:val="04A0" w:firstRow="1" w:lastRow="0" w:firstColumn="1" w:lastColumn="0" w:noHBand="0" w:noVBand="1"/>
      </w:tblPr>
      <w:tblGrid>
        <w:gridCol w:w="3829"/>
        <w:gridCol w:w="720"/>
        <w:gridCol w:w="1349"/>
        <w:gridCol w:w="1640"/>
        <w:gridCol w:w="1480"/>
        <w:gridCol w:w="1590"/>
        <w:gridCol w:w="1252"/>
        <w:gridCol w:w="1260"/>
        <w:gridCol w:w="1500"/>
      </w:tblGrid>
      <w:tr w:rsidR="00182097" w:rsidRPr="00182097" w14:paraId="3BD3DEAA" w14:textId="77777777" w:rsidTr="00427033">
        <w:trPr>
          <w:trHeight w:val="255"/>
        </w:trPr>
        <w:tc>
          <w:tcPr>
            <w:tcW w:w="5898"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7FCF1D42" w14:textId="77777777" w:rsidR="00182097" w:rsidRPr="00182097" w:rsidRDefault="00182097" w:rsidP="00C55E76">
            <w:pPr>
              <w:widowControl/>
              <w:rPr>
                <w:rFonts w:ascii="Arial CE" w:eastAsia="Times New Roman" w:hAnsi="Arial CE" w:cs="Arial CE"/>
                <w:b/>
                <w:bCs/>
                <w:sz w:val="20"/>
                <w:szCs w:val="20"/>
                <w:lang w:bidi="ar-SA"/>
              </w:rPr>
            </w:pPr>
            <w:r w:rsidRPr="00182097">
              <w:rPr>
                <w:rFonts w:ascii="Arial CE" w:eastAsia="Times New Roman" w:hAnsi="Arial CE" w:cs="Arial CE"/>
                <w:b/>
                <w:bCs/>
                <w:sz w:val="20"/>
                <w:szCs w:val="20"/>
                <w:lang w:bidi="ar-SA"/>
              </w:rPr>
              <w:t xml:space="preserve">Čistenia </w:t>
            </w:r>
            <w:r w:rsidR="00C55E76">
              <w:rPr>
                <w:rFonts w:ascii="Arial CE" w:eastAsia="Times New Roman" w:hAnsi="Arial CE" w:cs="Arial CE"/>
                <w:b/>
                <w:bCs/>
                <w:sz w:val="20"/>
                <w:szCs w:val="20"/>
                <w:lang w:bidi="ar-SA"/>
              </w:rPr>
              <w:t>chodníkov</w:t>
            </w:r>
            <w:r w:rsidRPr="00182097">
              <w:rPr>
                <w:rFonts w:ascii="Arial CE" w:eastAsia="Times New Roman" w:hAnsi="Arial CE" w:cs="Arial CE"/>
                <w:b/>
                <w:bCs/>
                <w:sz w:val="20"/>
                <w:szCs w:val="20"/>
                <w:lang w:bidi="ar-SA"/>
              </w:rPr>
              <w:t xml:space="preserve">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47A27CC4" w14:textId="77777777" w:rsidR="00182097" w:rsidRPr="00182097" w:rsidRDefault="00182097" w:rsidP="00182097">
            <w:pPr>
              <w:widowControl/>
              <w:jc w:val="center"/>
              <w:rPr>
                <w:rFonts w:ascii="Arial CE" w:eastAsia="Times New Roman" w:hAnsi="Arial CE" w:cs="Arial CE"/>
                <w:b/>
                <w:bCs/>
                <w:sz w:val="20"/>
                <w:szCs w:val="20"/>
                <w:lang w:bidi="ar-SA"/>
              </w:rPr>
            </w:pPr>
            <w:r w:rsidRPr="00182097">
              <w:rPr>
                <w:rFonts w:ascii="Arial CE" w:eastAsia="Times New Roman" w:hAnsi="Arial CE" w:cs="Arial CE"/>
                <w:b/>
                <w:bCs/>
                <w:sz w:val="20"/>
                <w:szCs w:val="20"/>
                <w:lang w:bidi="ar-SA"/>
              </w:rPr>
              <w:t>od</w:t>
            </w:r>
          </w:p>
        </w:tc>
        <w:tc>
          <w:tcPr>
            <w:tcW w:w="1480" w:type="dxa"/>
            <w:tcBorders>
              <w:top w:val="single" w:sz="8" w:space="0" w:color="auto"/>
              <w:left w:val="nil"/>
              <w:bottom w:val="single" w:sz="4" w:space="0" w:color="auto"/>
              <w:right w:val="single" w:sz="8" w:space="0" w:color="auto"/>
            </w:tcBorders>
            <w:shd w:val="clear" w:color="000000" w:fill="C0C0C0"/>
            <w:noWrap/>
            <w:vAlign w:val="center"/>
            <w:hideMark/>
          </w:tcPr>
          <w:p w14:paraId="3F99348F" w14:textId="77777777" w:rsidR="00182097" w:rsidRPr="00182097" w:rsidRDefault="00182097" w:rsidP="00182097">
            <w:pPr>
              <w:widowControl/>
              <w:jc w:val="center"/>
              <w:rPr>
                <w:rFonts w:ascii="Arial CE" w:eastAsia="Times New Roman" w:hAnsi="Arial CE" w:cs="Arial CE"/>
                <w:b/>
                <w:bCs/>
                <w:sz w:val="20"/>
                <w:szCs w:val="20"/>
                <w:lang w:bidi="ar-SA"/>
              </w:rPr>
            </w:pPr>
            <w:r w:rsidRPr="00182097">
              <w:rPr>
                <w:rFonts w:ascii="Arial CE" w:eastAsia="Times New Roman" w:hAnsi="Arial CE" w:cs="Arial CE"/>
                <w:b/>
                <w:bCs/>
                <w:sz w:val="20"/>
                <w:szCs w:val="20"/>
                <w:lang w:bidi="ar-SA"/>
              </w:rPr>
              <w:t>do</w:t>
            </w:r>
          </w:p>
        </w:tc>
        <w:tc>
          <w:tcPr>
            <w:tcW w:w="1590" w:type="dxa"/>
            <w:tcBorders>
              <w:top w:val="nil"/>
              <w:left w:val="nil"/>
              <w:bottom w:val="nil"/>
              <w:right w:val="nil"/>
            </w:tcBorders>
            <w:shd w:val="clear" w:color="auto" w:fill="auto"/>
            <w:vAlign w:val="bottom"/>
            <w:hideMark/>
          </w:tcPr>
          <w:p w14:paraId="7382251E" w14:textId="77777777" w:rsidR="00182097" w:rsidRPr="00182097" w:rsidRDefault="00182097" w:rsidP="00182097">
            <w:pPr>
              <w:widowControl/>
              <w:jc w:val="center"/>
              <w:rPr>
                <w:rFonts w:ascii="Arial CE" w:eastAsia="Times New Roman" w:hAnsi="Arial CE" w:cs="Arial CE"/>
                <w:b/>
                <w:bCs/>
                <w:sz w:val="20"/>
                <w:szCs w:val="20"/>
                <w:lang w:bidi="ar-SA"/>
              </w:rPr>
            </w:pPr>
          </w:p>
        </w:tc>
        <w:tc>
          <w:tcPr>
            <w:tcW w:w="1252" w:type="dxa"/>
            <w:tcBorders>
              <w:top w:val="nil"/>
              <w:left w:val="nil"/>
              <w:bottom w:val="nil"/>
              <w:right w:val="nil"/>
            </w:tcBorders>
            <w:shd w:val="clear" w:color="auto" w:fill="auto"/>
            <w:noWrap/>
            <w:vAlign w:val="bottom"/>
            <w:hideMark/>
          </w:tcPr>
          <w:p w14:paraId="62D6E190"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68984047"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33E6E45F"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66075EC4" w14:textId="77777777" w:rsidTr="00427033">
        <w:trPr>
          <w:trHeight w:val="255"/>
        </w:trPr>
        <w:tc>
          <w:tcPr>
            <w:tcW w:w="58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1E48B" w14:textId="77777777" w:rsidR="00182097" w:rsidRPr="00182097" w:rsidRDefault="00182097" w:rsidP="00182097">
            <w:pPr>
              <w:widowControl/>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2B797899"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06:00</w:t>
            </w:r>
          </w:p>
        </w:tc>
        <w:tc>
          <w:tcPr>
            <w:tcW w:w="1480" w:type="dxa"/>
            <w:tcBorders>
              <w:top w:val="nil"/>
              <w:left w:val="nil"/>
              <w:bottom w:val="single" w:sz="4" w:space="0" w:color="auto"/>
              <w:right w:val="single" w:sz="8" w:space="0" w:color="auto"/>
            </w:tcBorders>
            <w:shd w:val="clear" w:color="auto" w:fill="auto"/>
            <w:noWrap/>
            <w:vAlign w:val="center"/>
            <w:hideMark/>
          </w:tcPr>
          <w:p w14:paraId="6E143FB9"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18:00</w:t>
            </w:r>
          </w:p>
        </w:tc>
        <w:tc>
          <w:tcPr>
            <w:tcW w:w="1590" w:type="dxa"/>
            <w:tcBorders>
              <w:top w:val="nil"/>
              <w:left w:val="nil"/>
              <w:bottom w:val="nil"/>
              <w:right w:val="nil"/>
            </w:tcBorders>
            <w:shd w:val="clear" w:color="auto" w:fill="auto"/>
            <w:vAlign w:val="bottom"/>
            <w:hideMark/>
          </w:tcPr>
          <w:p w14:paraId="19DD9A9D" w14:textId="77777777" w:rsidR="00182097" w:rsidRPr="00182097" w:rsidRDefault="00182097" w:rsidP="00182097">
            <w:pPr>
              <w:widowControl/>
              <w:jc w:val="center"/>
              <w:rPr>
                <w:rFonts w:ascii="Arial CE" w:eastAsia="Times New Roman" w:hAnsi="Arial CE" w:cs="Arial CE"/>
                <w:b/>
                <w:bCs/>
                <w:color w:val="auto"/>
                <w:sz w:val="20"/>
                <w:szCs w:val="20"/>
                <w:lang w:bidi="ar-SA"/>
              </w:rPr>
            </w:pPr>
          </w:p>
        </w:tc>
        <w:tc>
          <w:tcPr>
            <w:tcW w:w="1252" w:type="dxa"/>
            <w:tcBorders>
              <w:top w:val="nil"/>
              <w:left w:val="nil"/>
              <w:bottom w:val="nil"/>
              <w:right w:val="nil"/>
            </w:tcBorders>
            <w:shd w:val="clear" w:color="auto" w:fill="auto"/>
            <w:noWrap/>
            <w:vAlign w:val="bottom"/>
            <w:hideMark/>
          </w:tcPr>
          <w:p w14:paraId="65813CFE"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2A0DD2D0"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F5D36AC"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28CB8474" w14:textId="77777777" w:rsidTr="00427033">
        <w:trPr>
          <w:trHeight w:val="255"/>
        </w:trPr>
        <w:tc>
          <w:tcPr>
            <w:tcW w:w="58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B6FD4" w14:textId="77777777" w:rsidR="00182097" w:rsidRPr="00182097" w:rsidRDefault="00182097" w:rsidP="00182097">
            <w:pPr>
              <w:widowControl/>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6E8DDDB2"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18:00</w:t>
            </w:r>
          </w:p>
        </w:tc>
        <w:tc>
          <w:tcPr>
            <w:tcW w:w="1480" w:type="dxa"/>
            <w:tcBorders>
              <w:top w:val="nil"/>
              <w:left w:val="nil"/>
              <w:bottom w:val="single" w:sz="4" w:space="0" w:color="auto"/>
              <w:right w:val="single" w:sz="8" w:space="0" w:color="auto"/>
            </w:tcBorders>
            <w:shd w:val="clear" w:color="auto" w:fill="auto"/>
            <w:noWrap/>
            <w:vAlign w:val="center"/>
            <w:hideMark/>
          </w:tcPr>
          <w:p w14:paraId="537EF305"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06:00</w:t>
            </w:r>
          </w:p>
        </w:tc>
        <w:tc>
          <w:tcPr>
            <w:tcW w:w="1590" w:type="dxa"/>
            <w:tcBorders>
              <w:top w:val="nil"/>
              <w:left w:val="nil"/>
              <w:bottom w:val="nil"/>
              <w:right w:val="nil"/>
            </w:tcBorders>
            <w:shd w:val="clear" w:color="auto" w:fill="auto"/>
            <w:vAlign w:val="bottom"/>
            <w:hideMark/>
          </w:tcPr>
          <w:p w14:paraId="483DDC4F" w14:textId="77777777" w:rsidR="00182097" w:rsidRPr="00182097" w:rsidRDefault="00182097" w:rsidP="00182097">
            <w:pPr>
              <w:widowControl/>
              <w:jc w:val="center"/>
              <w:rPr>
                <w:rFonts w:ascii="Arial CE" w:eastAsia="Times New Roman" w:hAnsi="Arial CE" w:cs="Arial CE"/>
                <w:b/>
                <w:bCs/>
                <w:color w:val="auto"/>
                <w:sz w:val="20"/>
                <w:szCs w:val="20"/>
                <w:lang w:bidi="ar-SA"/>
              </w:rPr>
            </w:pPr>
          </w:p>
        </w:tc>
        <w:tc>
          <w:tcPr>
            <w:tcW w:w="1252" w:type="dxa"/>
            <w:tcBorders>
              <w:top w:val="nil"/>
              <w:left w:val="nil"/>
              <w:bottom w:val="nil"/>
              <w:right w:val="nil"/>
            </w:tcBorders>
            <w:shd w:val="clear" w:color="auto" w:fill="auto"/>
            <w:noWrap/>
            <w:vAlign w:val="bottom"/>
            <w:hideMark/>
          </w:tcPr>
          <w:p w14:paraId="0839A635"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26A9FB20"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213B31F"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1F6E535E" w14:textId="77777777" w:rsidTr="00427033">
        <w:trPr>
          <w:trHeight w:val="270"/>
        </w:trPr>
        <w:tc>
          <w:tcPr>
            <w:tcW w:w="3829" w:type="dxa"/>
            <w:tcBorders>
              <w:top w:val="nil"/>
              <w:left w:val="nil"/>
              <w:bottom w:val="nil"/>
              <w:right w:val="nil"/>
            </w:tcBorders>
            <w:shd w:val="clear" w:color="auto" w:fill="auto"/>
            <w:noWrap/>
            <w:vAlign w:val="bottom"/>
            <w:hideMark/>
          </w:tcPr>
          <w:p w14:paraId="22A527F7"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720" w:type="dxa"/>
            <w:tcBorders>
              <w:top w:val="nil"/>
              <w:left w:val="nil"/>
              <w:bottom w:val="nil"/>
              <w:right w:val="nil"/>
            </w:tcBorders>
            <w:shd w:val="clear" w:color="auto" w:fill="auto"/>
            <w:noWrap/>
            <w:vAlign w:val="bottom"/>
            <w:hideMark/>
          </w:tcPr>
          <w:p w14:paraId="34FAEFB2"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nil"/>
              <w:left w:val="nil"/>
              <w:bottom w:val="nil"/>
              <w:right w:val="nil"/>
            </w:tcBorders>
            <w:shd w:val="clear" w:color="auto" w:fill="auto"/>
            <w:noWrap/>
            <w:vAlign w:val="bottom"/>
            <w:hideMark/>
          </w:tcPr>
          <w:p w14:paraId="19CA45A6"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7FDEBDCE"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1F24732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90" w:type="dxa"/>
            <w:tcBorders>
              <w:top w:val="nil"/>
              <w:left w:val="nil"/>
              <w:bottom w:val="nil"/>
              <w:right w:val="nil"/>
            </w:tcBorders>
            <w:shd w:val="clear" w:color="auto" w:fill="auto"/>
            <w:vAlign w:val="bottom"/>
            <w:hideMark/>
          </w:tcPr>
          <w:p w14:paraId="5461BD6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44AB573B"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C3E4B38"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CD8ACE9"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7ED7D68C" w14:textId="77777777" w:rsidTr="00182097">
        <w:trPr>
          <w:trHeight w:val="420"/>
        </w:trPr>
        <w:tc>
          <w:tcPr>
            <w:tcW w:w="1462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66810634" w14:textId="77777777" w:rsidR="00182097" w:rsidRPr="00182097" w:rsidRDefault="00182097" w:rsidP="00182097">
            <w:pPr>
              <w:widowControl/>
              <w:jc w:val="center"/>
              <w:rPr>
                <w:rFonts w:ascii="Arial CE" w:eastAsia="Times New Roman" w:hAnsi="Arial CE" w:cs="Arial CE"/>
                <w:b/>
                <w:bCs/>
                <w:color w:val="auto"/>
                <w:sz w:val="32"/>
                <w:szCs w:val="32"/>
                <w:lang w:bidi="ar-SA"/>
              </w:rPr>
            </w:pPr>
            <w:r w:rsidRPr="00182097">
              <w:rPr>
                <w:rFonts w:ascii="Arial CE" w:eastAsia="Times New Roman" w:hAnsi="Arial CE" w:cs="Arial CE"/>
                <w:b/>
                <w:bCs/>
                <w:color w:val="auto"/>
                <w:sz w:val="32"/>
                <w:szCs w:val="32"/>
                <w:lang w:bidi="ar-SA"/>
              </w:rPr>
              <w:t>Letné čistenie chodníkov</w:t>
            </w:r>
          </w:p>
        </w:tc>
      </w:tr>
      <w:tr w:rsidR="00182097" w:rsidRPr="00182097" w14:paraId="614AD4F7" w14:textId="77777777" w:rsidTr="00427033">
        <w:trPr>
          <w:trHeight w:val="255"/>
        </w:trPr>
        <w:tc>
          <w:tcPr>
            <w:tcW w:w="3829" w:type="dxa"/>
            <w:tcBorders>
              <w:top w:val="nil"/>
              <w:left w:val="nil"/>
              <w:bottom w:val="nil"/>
              <w:right w:val="nil"/>
            </w:tcBorders>
            <w:shd w:val="clear" w:color="auto" w:fill="auto"/>
            <w:noWrap/>
            <w:vAlign w:val="bottom"/>
            <w:hideMark/>
          </w:tcPr>
          <w:p w14:paraId="394EBB03" w14:textId="77777777" w:rsidR="00182097" w:rsidRPr="00182097" w:rsidRDefault="00182097" w:rsidP="00182097">
            <w:pPr>
              <w:widowControl/>
              <w:jc w:val="center"/>
              <w:rPr>
                <w:rFonts w:ascii="Arial CE" w:eastAsia="Times New Roman" w:hAnsi="Arial CE" w:cs="Arial CE"/>
                <w:b/>
                <w:bCs/>
                <w:color w:val="auto"/>
                <w:sz w:val="32"/>
                <w:szCs w:val="32"/>
                <w:lang w:bidi="ar-SA"/>
              </w:rPr>
            </w:pPr>
          </w:p>
        </w:tc>
        <w:tc>
          <w:tcPr>
            <w:tcW w:w="720" w:type="dxa"/>
            <w:tcBorders>
              <w:top w:val="nil"/>
              <w:left w:val="nil"/>
              <w:bottom w:val="nil"/>
              <w:right w:val="nil"/>
            </w:tcBorders>
            <w:shd w:val="clear" w:color="auto" w:fill="auto"/>
            <w:noWrap/>
            <w:vAlign w:val="bottom"/>
            <w:hideMark/>
          </w:tcPr>
          <w:p w14:paraId="1C69293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nil"/>
              <w:left w:val="nil"/>
              <w:bottom w:val="nil"/>
              <w:right w:val="nil"/>
            </w:tcBorders>
            <w:shd w:val="clear" w:color="auto" w:fill="auto"/>
            <w:noWrap/>
            <w:vAlign w:val="bottom"/>
            <w:hideMark/>
          </w:tcPr>
          <w:p w14:paraId="095E4B78"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0181E814"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FB1048E"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90" w:type="dxa"/>
            <w:tcBorders>
              <w:top w:val="nil"/>
              <w:left w:val="nil"/>
              <w:bottom w:val="nil"/>
              <w:right w:val="nil"/>
            </w:tcBorders>
            <w:shd w:val="clear" w:color="auto" w:fill="auto"/>
            <w:vAlign w:val="bottom"/>
            <w:hideMark/>
          </w:tcPr>
          <w:p w14:paraId="7508ABC0"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68B1ED58"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0CEB27E8"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3466A814"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r>
      <w:tr w:rsidR="00182097" w:rsidRPr="00182097" w14:paraId="46F62FE6" w14:textId="77777777" w:rsidTr="00427033">
        <w:trPr>
          <w:trHeight w:val="270"/>
        </w:trPr>
        <w:tc>
          <w:tcPr>
            <w:tcW w:w="3829" w:type="dxa"/>
            <w:tcBorders>
              <w:top w:val="nil"/>
              <w:left w:val="nil"/>
              <w:bottom w:val="nil"/>
              <w:right w:val="nil"/>
            </w:tcBorders>
            <w:shd w:val="clear" w:color="auto" w:fill="auto"/>
            <w:noWrap/>
            <w:vAlign w:val="bottom"/>
            <w:hideMark/>
          </w:tcPr>
          <w:p w14:paraId="0ED8EF6F"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720" w:type="dxa"/>
            <w:tcBorders>
              <w:top w:val="nil"/>
              <w:left w:val="nil"/>
              <w:bottom w:val="nil"/>
              <w:right w:val="nil"/>
            </w:tcBorders>
            <w:shd w:val="clear" w:color="auto" w:fill="auto"/>
            <w:noWrap/>
            <w:vAlign w:val="bottom"/>
            <w:hideMark/>
          </w:tcPr>
          <w:p w14:paraId="336637C9"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nil"/>
              <w:left w:val="nil"/>
              <w:bottom w:val="nil"/>
              <w:right w:val="nil"/>
            </w:tcBorders>
            <w:shd w:val="clear" w:color="auto" w:fill="auto"/>
            <w:noWrap/>
            <w:vAlign w:val="bottom"/>
            <w:hideMark/>
          </w:tcPr>
          <w:p w14:paraId="7376F847"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361FA8F7"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77A1D83B"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90" w:type="dxa"/>
            <w:tcBorders>
              <w:top w:val="nil"/>
              <w:left w:val="nil"/>
              <w:bottom w:val="nil"/>
              <w:right w:val="nil"/>
            </w:tcBorders>
            <w:shd w:val="clear" w:color="auto" w:fill="auto"/>
            <w:vAlign w:val="bottom"/>
            <w:hideMark/>
          </w:tcPr>
          <w:p w14:paraId="16F13ABC"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3F66F5F8"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6BF7035B"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E48B935"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r>
      <w:tr w:rsidR="00182097" w:rsidRPr="00182097" w14:paraId="05B3BB14" w14:textId="77777777" w:rsidTr="00427033">
        <w:trPr>
          <w:trHeight w:val="1530"/>
        </w:trPr>
        <w:tc>
          <w:tcPr>
            <w:tcW w:w="3829" w:type="dxa"/>
            <w:tcBorders>
              <w:top w:val="single" w:sz="4" w:space="0" w:color="auto"/>
              <w:left w:val="single" w:sz="4" w:space="0" w:color="auto"/>
              <w:bottom w:val="nil"/>
              <w:right w:val="single" w:sz="4" w:space="0" w:color="auto"/>
            </w:tcBorders>
            <w:shd w:val="clear" w:color="000000" w:fill="C0C0C0"/>
            <w:noWrap/>
            <w:vAlign w:val="center"/>
            <w:hideMark/>
          </w:tcPr>
          <w:p w14:paraId="6D9857F4"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Ulica</w:t>
            </w:r>
          </w:p>
        </w:tc>
        <w:tc>
          <w:tcPr>
            <w:tcW w:w="720" w:type="dxa"/>
            <w:tcBorders>
              <w:top w:val="single" w:sz="4" w:space="0" w:color="auto"/>
              <w:left w:val="nil"/>
              <w:bottom w:val="nil"/>
              <w:right w:val="single" w:sz="4" w:space="0" w:color="auto"/>
            </w:tcBorders>
            <w:shd w:val="clear" w:color="000000" w:fill="C0C0C0"/>
            <w:noWrap/>
            <w:vAlign w:val="center"/>
            <w:hideMark/>
          </w:tcPr>
          <w:p w14:paraId="08731DD6"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Č. op</w:t>
            </w:r>
          </w:p>
        </w:tc>
        <w:tc>
          <w:tcPr>
            <w:tcW w:w="1349" w:type="dxa"/>
            <w:tcBorders>
              <w:top w:val="single" w:sz="4" w:space="0" w:color="auto"/>
              <w:left w:val="nil"/>
              <w:bottom w:val="nil"/>
              <w:right w:val="single" w:sz="4" w:space="0" w:color="auto"/>
            </w:tcBorders>
            <w:shd w:val="clear" w:color="000000" w:fill="C0C0C0"/>
            <w:noWrap/>
            <w:vAlign w:val="center"/>
            <w:hideMark/>
          </w:tcPr>
          <w:p w14:paraId="434C4753" w14:textId="77777777" w:rsidR="00182097" w:rsidRPr="00182097" w:rsidRDefault="00C55E76"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orientácia</w:t>
            </w:r>
          </w:p>
        </w:tc>
        <w:tc>
          <w:tcPr>
            <w:tcW w:w="1640" w:type="dxa"/>
            <w:tcBorders>
              <w:top w:val="single" w:sz="4" w:space="0" w:color="auto"/>
              <w:left w:val="nil"/>
              <w:bottom w:val="nil"/>
              <w:right w:val="single" w:sz="4" w:space="0" w:color="auto"/>
            </w:tcBorders>
            <w:shd w:val="clear" w:color="000000" w:fill="B8CCE4"/>
            <w:noWrap/>
            <w:vAlign w:val="center"/>
            <w:hideMark/>
          </w:tcPr>
          <w:p w14:paraId="605917E9"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plocha (m2)</w:t>
            </w:r>
          </w:p>
        </w:tc>
        <w:tc>
          <w:tcPr>
            <w:tcW w:w="1480" w:type="dxa"/>
            <w:tcBorders>
              <w:top w:val="single" w:sz="4" w:space="0" w:color="auto"/>
              <w:left w:val="nil"/>
              <w:bottom w:val="nil"/>
              <w:right w:val="single" w:sz="4" w:space="0" w:color="auto"/>
            </w:tcBorders>
            <w:shd w:val="clear" w:color="000000" w:fill="C0C0C0"/>
            <w:noWrap/>
            <w:vAlign w:val="center"/>
            <w:hideMark/>
          </w:tcPr>
          <w:p w14:paraId="54F740E7"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Mestská časť</w:t>
            </w:r>
          </w:p>
        </w:tc>
        <w:tc>
          <w:tcPr>
            <w:tcW w:w="1590" w:type="dxa"/>
            <w:tcBorders>
              <w:top w:val="single" w:sz="4" w:space="0" w:color="auto"/>
              <w:left w:val="nil"/>
              <w:bottom w:val="nil"/>
              <w:right w:val="single" w:sz="4" w:space="0" w:color="auto"/>
            </w:tcBorders>
            <w:shd w:val="clear" w:color="000000" w:fill="C0C0C0"/>
            <w:vAlign w:val="center"/>
            <w:hideMark/>
          </w:tcPr>
          <w:p w14:paraId="2C81B00A"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Úsek / Cesta</w:t>
            </w:r>
          </w:p>
        </w:tc>
        <w:tc>
          <w:tcPr>
            <w:tcW w:w="1252" w:type="dxa"/>
            <w:tcBorders>
              <w:top w:val="single" w:sz="8" w:space="0" w:color="auto"/>
              <w:left w:val="nil"/>
              <w:bottom w:val="nil"/>
              <w:right w:val="single" w:sz="4" w:space="0" w:color="auto"/>
            </w:tcBorders>
            <w:shd w:val="clear" w:color="000000" w:fill="C0C0C0"/>
            <w:vAlign w:val="center"/>
            <w:hideMark/>
          </w:tcPr>
          <w:p w14:paraId="064B4C79"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Jednotková cena</w:t>
            </w:r>
            <w:r w:rsidRPr="00182097">
              <w:rPr>
                <w:rFonts w:ascii="Arial CE" w:eastAsia="Times New Roman" w:hAnsi="Arial CE" w:cs="Arial CE"/>
                <w:b/>
                <w:bCs/>
                <w:color w:val="auto"/>
                <w:sz w:val="20"/>
                <w:szCs w:val="20"/>
                <w:lang w:bidi="ar-SA"/>
              </w:rPr>
              <w:br/>
              <w:t>( EUR bez DPH )</w:t>
            </w:r>
          </w:p>
        </w:tc>
        <w:tc>
          <w:tcPr>
            <w:tcW w:w="1260" w:type="dxa"/>
            <w:tcBorders>
              <w:top w:val="single" w:sz="8" w:space="0" w:color="auto"/>
              <w:left w:val="nil"/>
              <w:bottom w:val="nil"/>
              <w:right w:val="nil"/>
            </w:tcBorders>
            <w:shd w:val="clear" w:color="000000" w:fill="C0C0C0"/>
            <w:vAlign w:val="center"/>
            <w:hideMark/>
          </w:tcPr>
          <w:p w14:paraId="11C17375"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45771D81"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Obrat</w:t>
            </w:r>
            <w:r w:rsidRPr="00182097">
              <w:rPr>
                <w:rFonts w:ascii="Arial CE" w:eastAsia="Times New Roman" w:hAnsi="Arial CE" w:cs="Arial CE"/>
                <w:b/>
                <w:bCs/>
                <w:color w:val="auto"/>
                <w:sz w:val="20"/>
                <w:szCs w:val="20"/>
                <w:lang w:bidi="ar-SA"/>
              </w:rPr>
              <w:br/>
              <w:t>( EUR bez DPH )</w:t>
            </w:r>
          </w:p>
        </w:tc>
      </w:tr>
      <w:tr w:rsidR="00182097" w:rsidRPr="00182097" w14:paraId="68B4E518" w14:textId="77777777" w:rsidTr="00427033">
        <w:trPr>
          <w:trHeight w:val="510"/>
        </w:trPr>
        <w:tc>
          <w:tcPr>
            <w:tcW w:w="38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CA03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Bosákova</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14:paraId="743C4A4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single" w:sz="4" w:space="0" w:color="auto"/>
              <w:left w:val="nil"/>
              <w:bottom w:val="single" w:sz="4" w:space="0" w:color="auto"/>
              <w:right w:val="single" w:sz="4" w:space="0" w:color="auto"/>
            </w:tcBorders>
            <w:shd w:val="clear" w:color="auto" w:fill="auto"/>
            <w:noWrap/>
            <w:vAlign w:val="bottom"/>
            <w:hideMark/>
          </w:tcPr>
          <w:p w14:paraId="47FA8B3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71BC905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3 128,60</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69F9D94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single" w:sz="4" w:space="0" w:color="auto"/>
              <w:left w:val="nil"/>
              <w:bottom w:val="single" w:sz="4" w:space="0" w:color="auto"/>
              <w:right w:val="single" w:sz="4" w:space="0" w:color="auto"/>
            </w:tcBorders>
            <w:shd w:val="clear" w:color="auto" w:fill="auto"/>
            <w:vAlign w:val="bottom"/>
            <w:hideMark/>
          </w:tcPr>
          <w:p w14:paraId="311269A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Bosákova (od Dolnozemskej)</w:t>
            </w:r>
          </w:p>
        </w:tc>
        <w:tc>
          <w:tcPr>
            <w:tcW w:w="1252" w:type="dxa"/>
            <w:tcBorders>
              <w:top w:val="single" w:sz="4" w:space="0" w:color="auto"/>
              <w:left w:val="nil"/>
              <w:bottom w:val="single" w:sz="4" w:space="0" w:color="auto"/>
              <w:right w:val="single" w:sz="4" w:space="0" w:color="auto"/>
            </w:tcBorders>
            <w:shd w:val="clear" w:color="auto" w:fill="FFFF00"/>
            <w:noWrap/>
            <w:vAlign w:val="bottom"/>
          </w:tcPr>
          <w:p w14:paraId="2A6C80E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F9A68E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01B71BDF"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EC905D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EC5B49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Bosákova</w:t>
            </w:r>
          </w:p>
        </w:tc>
        <w:tc>
          <w:tcPr>
            <w:tcW w:w="720" w:type="dxa"/>
            <w:tcBorders>
              <w:top w:val="nil"/>
              <w:left w:val="nil"/>
              <w:bottom w:val="single" w:sz="4" w:space="0" w:color="auto"/>
              <w:right w:val="single" w:sz="4" w:space="0" w:color="auto"/>
            </w:tcBorders>
            <w:shd w:val="clear" w:color="auto" w:fill="auto"/>
            <w:noWrap/>
            <w:vAlign w:val="bottom"/>
            <w:hideMark/>
          </w:tcPr>
          <w:p w14:paraId="01AD104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6755E8A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5CA3FD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2 843,57</w:t>
            </w:r>
          </w:p>
        </w:tc>
        <w:tc>
          <w:tcPr>
            <w:tcW w:w="1480" w:type="dxa"/>
            <w:tcBorders>
              <w:top w:val="nil"/>
              <w:left w:val="nil"/>
              <w:bottom w:val="single" w:sz="4" w:space="0" w:color="auto"/>
              <w:right w:val="single" w:sz="4" w:space="0" w:color="auto"/>
            </w:tcBorders>
            <w:shd w:val="clear" w:color="auto" w:fill="auto"/>
            <w:noWrap/>
            <w:vAlign w:val="bottom"/>
            <w:hideMark/>
          </w:tcPr>
          <w:p w14:paraId="1B009D7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1A576B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Bosákova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43C8CCF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96CAC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1CBE9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225DDC2"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0F1F88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Černyševského</w:t>
            </w:r>
          </w:p>
        </w:tc>
        <w:tc>
          <w:tcPr>
            <w:tcW w:w="720" w:type="dxa"/>
            <w:tcBorders>
              <w:top w:val="nil"/>
              <w:left w:val="nil"/>
              <w:bottom w:val="single" w:sz="4" w:space="0" w:color="auto"/>
              <w:right w:val="single" w:sz="4" w:space="0" w:color="auto"/>
            </w:tcBorders>
            <w:shd w:val="clear" w:color="auto" w:fill="auto"/>
            <w:noWrap/>
            <w:vAlign w:val="bottom"/>
            <w:hideMark/>
          </w:tcPr>
          <w:p w14:paraId="2DD80A5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5411876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F83F4B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1 402,04</w:t>
            </w:r>
          </w:p>
        </w:tc>
        <w:tc>
          <w:tcPr>
            <w:tcW w:w="1480" w:type="dxa"/>
            <w:tcBorders>
              <w:top w:val="nil"/>
              <w:left w:val="nil"/>
              <w:bottom w:val="single" w:sz="4" w:space="0" w:color="auto"/>
              <w:right w:val="single" w:sz="4" w:space="0" w:color="auto"/>
            </w:tcBorders>
            <w:shd w:val="clear" w:color="auto" w:fill="auto"/>
            <w:noWrap/>
            <w:vAlign w:val="bottom"/>
            <w:hideMark/>
          </w:tcPr>
          <w:p w14:paraId="44503E8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57C0C1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Černyševského (od Bosákovej)</w:t>
            </w:r>
          </w:p>
        </w:tc>
        <w:tc>
          <w:tcPr>
            <w:tcW w:w="1252" w:type="dxa"/>
            <w:tcBorders>
              <w:top w:val="nil"/>
              <w:left w:val="nil"/>
              <w:bottom w:val="single" w:sz="4" w:space="0" w:color="auto"/>
              <w:right w:val="single" w:sz="4" w:space="0" w:color="auto"/>
            </w:tcBorders>
            <w:shd w:val="clear" w:color="auto" w:fill="FFFF00"/>
            <w:noWrap/>
            <w:vAlign w:val="bottom"/>
          </w:tcPr>
          <w:p w14:paraId="12E8FE5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F73031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4B346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8F80C4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1B937D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Černyševského</w:t>
            </w:r>
          </w:p>
        </w:tc>
        <w:tc>
          <w:tcPr>
            <w:tcW w:w="720" w:type="dxa"/>
            <w:tcBorders>
              <w:top w:val="nil"/>
              <w:left w:val="nil"/>
              <w:bottom w:val="single" w:sz="4" w:space="0" w:color="auto"/>
              <w:right w:val="single" w:sz="4" w:space="0" w:color="auto"/>
            </w:tcBorders>
            <w:shd w:val="clear" w:color="auto" w:fill="auto"/>
            <w:noWrap/>
            <w:vAlign w:val="bottom"/>
            <w:hideMark/>
          </w:tcPr>
          <w:p w14:paraId="79A0F1B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E6546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58352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1 785,96</w:t>
            </w:r>
          </w:p>
        </w:tc>
        <w:tc>
          <w:tcPr>
            <w:tcW w:w="1480" w:type="dxa"/>
            <w:tcBorders>
              <w:top w:val="nil"/>
              <w:left w:val="nil"/>
              <w:bottom w:val="single" w:sz="4" w:space="0" w:color="auto"/>
              <w:right w:val="single" w:sz="4" w:space="0" w:color="auto"/>
            </w:tcBorders>
            <w:shd w:val="clear" w:color="auto" w:fill="auto"/>
            <w:noWrap/>
            <w:vAlign w:val="bottom"/>
            <w:hideMark/>
          </w:tcPr>
          <w:p w14:paraId="18FBE73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2E319D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Černyševského (od Bosákovej)</w:t>
            </w:r>
          </w:p>
        </w:tc>
        <w:tc>
          <w:tcPr>
            <w:tcW w:w="1252" w:type="dxa"/>
            <w:tcBorders>
              <w:top w:val="nil"/>
              <w:left w:val="nil"/>
              <w:bottom w:val="single" w:sz="4" w:space="0" w:color="auto"/>
              <w:right w:val="single" w:sz="4" w:space="0" w:color="auto"/>
            </w:tcBorders>
            <w:shd w:val="clear" w:color="auto" w:fill="FFFF00"/>
            <w:noWrap/>
            <w:vAlign w:val="bottom"/>
          </w:tcPr>
          <w:p w14:paraId="2D63A25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582E9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C000CC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67427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EFC111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Dolnozemská cesta</w:t>
            </w:r>
          </w:p>
        </w:tc>
        <w:tc>
          <w:tcPr>
            <w:tcW w:w="720" w:type="dxa"/>
            <w:tcBorders>
              <w:top w:val="nil"/>
              <w:left w:val="nil"/>
              <w:bottom w:val="single" w:sz="4" w:space="0" w:color="auto"/>
              <w:right w:val="single" w:sz="4" w:space="0" w:color="auto"/>
            </w:tcBorders>
            <w:shd w:val="clear" w:color="auto" w:fill="auto"/>
            <w:noWrap/>
            <w:vAlign w:val="bottom"/>
            <w:hideMark/>
          </w:tcPr>
          <w:p w14:paraId="67280DD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6A71E2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43CE1C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8 555,66</w:t>
            </w:r>
          </w:p>
        </w:tc>
        <w:tc>
          <w:tcPr>
            <w:tcW w:w="1480" w:type="dxa"/>
            <w:tcBorders>
              <w:top w:val="nil"/>
              <w:left w:val="nil"/>
              <w:bottom w:val="single" w:sz="4" w:space="0" w:color="auto"/>
              <w:right w:val="single" w:sz="4" w:space="0" w:color="auto"/>
            </w:tcBorders>
            <w:shd w:val="clear" w:color="auto" w:fill="auto"/>
            <w:noWrap/>
            <w:vAlign w:val="bottom"/>
            <w:hideMark/>
          </w:tcPr>
          <w:p w14:paraId="3EAFB70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60CCEB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Dolnozemská cesta</w:t>
            </w:r>
          </w:p>
        </w:tc>
        <w:tc>
          <w:tcPr>
            <w:tcW w:w="1252" w:type="dxa"/>
            <w:tcBorders>
              <w:top w:val="nil"/>
              <w:left w:val="nil"/>
              <w:bottom w:val="single" w:sz="4" w:space="0" w:color="auto"/>
              <w:right w:val="single" w:sz="4" w:space="0" w:color="auto"/>
            </w:tcBorders>
            <w:shd w:val="clear" w:color="auto" w:fill="FFFF00"/>
            <w:noWrap/>
            <w:vAlign w:val="bottom"/>
          </w:tcPr>
          <w:p w14:paraId="64645B5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11E0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EC759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E9E049A"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6DED0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Dolnozemská cesta</w:t>
            </w:r>
          </w:p>
        </w:tc>
        <w:tc>
          <w:tcPr>
            <w:tcW w:w="720" w:type="dxa"/>
            <w:tcBorders>
              <w:top w:val="nil"/>
              <w:left w:val="nil"/>
              <w:bottom w:val="single" w:sz="4" w:space="0" w:color="auto"/>
              <w:right w:val="single" w:sz="4" w:space="0" w:color="auto"/>
            </w:tcBorders>
            <w:shd w:val="clear" w:color="auto" w:fill="auto"/>
            <w:noWrap/>
            <w:vAlign w:val="bottom"/>
            <w:hideMark/>
          </w:tcPr>
          <w:p w14:paraId="632B13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6A7C0D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9DC0D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5 912,77</w:t>
            </w:r>
          </w:p>
        </w:tc>
        <w:tc>
          <w:tcPr>
            <w:tcW w:w="1480" w:type="dxa"/>
            <w:tcBorders>
              <w:top w:val="nil"/>
              <w:left w:val="nil"/>
              <w:bottom w:val="single" w:sz="4" w:space="0" w:color="auto"/>
              <w:right w:val="single" w:sz="4" w:space="0" w:color="auto"/>
            </w:tcBorders>
            <w:shd w:val="clear" w:color="auto" w:fill="auto"/>
            <w:noWrap/>
            <w:vAlign w:val="bottom"/>
            <w:hideMark/>
          </w:tcPr>
          <w:p w14:paraId="7AFCA01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895BEF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Dolnozemská cesta</w:t>
            </w:r>
          </w:p>
        </w:tc>
        <w:tc>
          <w:tcPr>
            <w:tcW w:w="1252" w:type="dxa"/>
            <w:tcBorders>
              <w:top w:val="nil"/>
              <w:left w:val="nil"/>
              <w:bottom w:val="single" w:sz="4" w:space="0" w:color="auto"/>
              <w:right w:val="single" w:sz="4" w:space="0" w:color="auto"/>
            </w:tcBorders>
            <w:shd w:val="clear" w:color="auto" w:fill="FFFF00"/>
            <w:noWrap/>
            <w:vAlign w:val="bottom"/>
          </w:tcPr>
          <w:p w14:paraId="33CBB6E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34F6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EC7DA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70080EA"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F236EF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Farského</w:t>
            </w:r>
          </w:p>
        </w:tc>
        <w:tc>
          <w:tcPr>
            <w:tcW w:w="720" w:type="dxa"/>
            <w:tcBorders>
              <w:top w:val="nil"/>
              <w:left w:val="nil"/>
              <w:bottom w:val="single" w:sz="4" w:space="0" w:color="auto"/>
              <w:right w:val="single" w:sz="4" w:space="0" w:color="auto"/>
            </w:tcBorders>
            <w:shd w:val="clear" w:color="auto" w:fill="auto"/>
            <w:noWrap/>
            <w:vAlign w:val="bottom"/>
            <w:hideMark/>
          </w:tcPr>
          <w:p w14:paraId="3D6516E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6A2D859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6B0FF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434,83</w:t>
            </w:r>
          </w:p>
        </w:tc>
        <w:tc>
          <w:tcPr>
            <w:tcW w:w="1480" w:type="dxa"/>
            <w:tcBorders>
              <w:top w:val="nil"/>
              <w:left w:val="nil"/>
              <w:bottom w:val="single" w:sz="4" w:space="0" w:color="auto"/>
              <w:right w:val="single" w:sz="4" w:space="0" w:color="auto"/>
            </w:tcBorders>
            <w:shd w:val="clear" w:color="auto" w:fill="auto"/>
            <w:noWrap/>
            <w:vAlign w:val="bottom"/>
            <w:hideMark/>
          </w:tcPr>
          <w:p w14:paraId="794FE7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971B81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Farského (od Černyševského)</w:t>
            </w:r>
          </w:p>
        </w:tc>
        <w:tc>
          <w:tcPr>
            <w:tcW w:w="1252" w:type="dxa"/>
            <w:tcBorders>
              <w:top w:val="nil"/>
              <w:left w:val="nil"/>
              <w:bottom w:val="single" w:sz="4" w:space="0" w:color="auto"/>
              <w:right w:val="single" w:sz="4" w:space="0" w:color="auto"/>
            </w:tcBorders>
            <w:shd w:val="clear" w:color="auto" w:fill="FFFF00"/>
            <w:noWrap/>
            <w:vAlign w:val="bottom"/>
          </w:tcPr>
          <w:p w14:paraId="6AB08EB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60EBF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4812A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344F76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95E483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Farského</w:t>
            </w:r>
          </w:p>
        </w:tc>
        <w:tc>
          <w:tcPr>
            <w:tcW w:w="720" w:type="dxa"/>
            <w:tcBorders>
              <w:top w:val="nil"/>
              <w:left w:val="nil"/>
              <w:bottom w:val="single" w:sz="4" w:space="0" w:color="auto"/>
              <w:right w:val="single" w:sz="4" w:space="0" w:color="auto"/>
            </w:tcBorders>
            <w:shd w:val="clear" w:color="auto" w:fill="auto"/>
            <w:noWrap/>
            <w:vAlign w:val="bottom"/>
            <w:hideMark/>
          </w:tcPr>
          <w:p w14:paraId="7105D44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7AC8CC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A11C3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513,89</w:t>
            </w:r>
          </w:p>
        </w:tc>
        <w:tc>
          <w:tcPr>
            <w:tcW w:w="1480" w:type="dxa"/>
            <w:tcBorders>
              <w:top w:val="nil"/>
              <w:left w:val="nil"/>
              <w:bottom w:val="single" w:sz="4" w:space="0" w:color="auto"/>
              <w:right w:val="single" w:sz="4" w:space="0" w:color="auto"/>
            </w:tcBorders>
            <w:shd w:val="clear" w:color="auto" w:fill="auto"/>
            <w:noWrap/>
            <w:vAlign w:val="bottom"/>
            <w:hideMark/>
          </w:tcPr>
          <w:p w14:paraId="1CC50C4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73E70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Farského (od Černyševského)</w:t>
            </w:r>
          </w:p>
        </w:tc>
        <w:tc>
          <w:tcPr>
            <w:tcW w:w="1252" w:type="dxa"/>
            <w:tcBorders>
              <w:top w:val="nil"/>
              <w:left w:val="nil"/>
              <w:bottom w:val="single" w:sz="4" w:space="0" w:color="auto"/>
              <w:right w:val="single" w:sz="4" w:space="0" w:color="auto"/>
            </w:tcBorders>
            <w:shd w:val="clear" w:color="auto" w:fill="FFFF00"/>
            <w:noWrap/>
            <w:vAlign w:val="bottom"/>
          </w:tcPr>
          <w:p w14:paraId="4F725BC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37E93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8FAA97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B4F4971"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7D3FFD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Furdekova</w:t>
            </w:r>
          </w:p>
        </w:tc>
        <w:tc>
          <w:tcPr>
            <w:tcW w:w="720" w:type="dxa"/>
            <w:tcBorders>
              <w:top w:val="nil"/>
              <w:left w:val="nil"/>
              <w:bottom w:val="single" w:sz="4" w:space="0" w:color="auto"/>
              <w:right w:val="single" w:sz="4" w:space="0" w:color="auto"/>
            </w:tcBorders>
            <w:shd w:val="clear" w:color="auto" w:fill="auto"/>
            <w:noWrap/>
            <w:vAlign w:val="bottom"/>
            <w:hideMark/>
          </w:tcPr>
          <w:p w14:paraId="7B0A91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5F74372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874651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1 186,65</w:t>
            </w:r>
          </w:p>
        </w:tc>
        <w:tc>
          <w:tcPr>
            <w:tcW w:w="1480" w:type="dxa"/>
            <w:tcBorders>
              <w:top w:val="nil"/>
              <w:left w:val="nil"/>
              <w:bottom w:val="single" w:sz="4" w:space="0" w:color="auto"/>
              <w:right w:val="single" w:sz="4" w:space="0" w:color="auto"/>
            </w:tcBorders>
            <w:shd w:val="clear" w:color="auto" w:fill="auto"/>
            <w:noWrap/>
            <w:vAlign w:val="bottom"/>
            <w:hideMark/>
          </w:tcPr>
          <w:p w14:paraId="7456738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39BC66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Furdekova (od Mamateyovej)</w:t>
            </w:r>
          </w:p>
        </w:tc>
        <w:tc>
          <w:tcPr>
            <w:tcW w:w="1252" w:type="dxa"/>
            <w:tcBorders>
              <w:top w:val="nil"/>
              <w:left w:val="nil"/>
              <w:bottom w:val="single" w:sz="4" w:space="0" w:color="auto"/>
              <w:right w:val="single" w:sz="4" w:space="0" w:color="auto"/>
            </w:tcBorders>
            <w:shd w:val="clear" w:color="auto" w:fill="FFFF00"/>
            <w:noWrap/>
            <w:vAlign w:val="bottom"/>
          </w:tcPr>
          <w:p w14:paraId="7A176A0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F4C98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951B9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6EDAAD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BC13DA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lastRenderedPageBreak/>
              <w:t>Furdekova</w:t>
            </w:r>
          </w:p>
        </w:tc>
        <w:tc>
          <w:tcPr>
            <w:tcW w:w="720" w:type="dxa"/>
            <w:tcBorders>
              <w:top w:val="nil"/>
              <w:left w:val="nil"/>
              <w:bottom w:val="single" w:sz="4" w:space="0" w:color="auto"/>
              <w:right w:val="single" w:sz="4" w:space="0" w:color="auto"/>
            </w:tcBorders>
            <w:shd w:val="clear" w:color="auto" w:fill="auto"/>
            <w:noWrap/>
            <w:vAlign w:val="bottom"/>
            <w:hideMark/>
          </w:tcPr>
          <w:p w14:paraId="6F66319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3E8846B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D0CC50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797,62</w:t>
            </w:r>
          </w:p>
        </w:tc>
        <w:tc>
          <w:tcPr>
            <w:tcW w:w="1480" w:type="dxa"/>
            <w:tcBorders>
              <w:top w:val="nil"/>
              <w:left w:val="nil"/>
              <w:bottom w:val="single" w:sz="4" w:space="0" w:color="auto"/>
              <w:right w:val="single" w:sz="4" w:space="0" w:color="auto"/>
            </w:tcBorders>
            <w:shd w:val="clear" w:color="auto" w:fill="auto"/>
            <w:noWrap/>
            <w:vAlign w:val="bottom"/>
            <w:hideMark/>
          </w:tcPr>
          <w:p w14:paraId="3DEE5C8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C60847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Furdekova (od Mamateyovej)</w:t>
            </w:r>
          </w:p>
        </w:tc>
        <w:tc>
          <w:tcPr>
            <w:tcW w:w="1252" w:type="dxa"/>
            <w:tcBorders>
              <w:top w:val="nil"/>
              <w:left w:val="nil"/>
              <w:bottom w:val="single" w:sz="4" w:space="0" w:color="auto"/>
              <w:right w:val="single" w:sz="4" w:space="0" w:color="auto"/>
            </w:tcBorders>
            <w:shd w:val="clear" w:color="auto" w:fill="FFFF00"/>
            <w:noWrap/>
            <w:vAlign w:val="bottom"/>
          </w:tcPr>
          <w:p w14:paraId="1DC72991"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92733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95B197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763540E"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6C029E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Gettingova</w:t>
            </w:r>
          </w:p>
        </w:tc>
        <w:tc>
          <w:tcPr>
            <w:tcW w:w="720" w:type="dxa"/>
            <w:tcBorders>
              <w:top w:val="nil"/>
              <w:left w:val="nil"/>
              <w:bottom w:val="single" w:sz="4" w:space="0" w:color="auto"/>
              <w:right w:val="single" w:sz="4" w:space="0" w:color="auto"/>
            </w:tcBorders>
            <w:shd w:val="clear" w:color="auto" w:fill="auto"/>
            <w:noWrap/>
            <w:vAlign w:val="bottom"/>
            <w:hideMark/>
          </w:tcPr>
          <w:p w14:paraId="4513C84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2F6108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4E5A7C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526,15</w:t>
            </w:r>
          </w:p>
        </w:tc>
        <w:tc>
          <w:tcPr>
            <w:tcW w:w="1480" w:type="dxa"/>
            <w:tcBorders>
              <w:top w:val="nil"/>
              <w:left w:val="nil"/>
              <w:bottom w:val="single" w:sz="4" w:space="0" w:color="auto"/>
              <w:right w:val="single" w:sz="4" w:space="0" w:color="auto"/>
            </w:tcBorders>
            <w:shd w:val="clear" w:color="auto" w:fill="auto"/>
            <w:noWrap/>
            <w:vAlign w:val="bottom"/>
            <w:hideMark/>
          </w:tcPr>
          <w:p w14:paraId="0962136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28EF9F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Gettingova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1217236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CB647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7F399E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0EC69F0" w14:textId="77777777" w:rsidTr="00427033">
        <w:trPr>
          <w:trHeight w:val="102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89C9EF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 cesta</w:t>
            </w:r>
          </w:p>
        </w:tc>
        <w:tc>
          <w:tcPr>
            <w:tcW w:w="720" w:type="dxa"/>
            <w:tcBorders>
              <w:top w:val="nil"/>
              <w:left w:val="nil"/>
              <w:bottom w:val="single" w:sz="4" w:space="0" w:color="auto"/>
              <w:right w:val="single" w:sz="4" w:space="0" w:color="auto"/>
            </w:tcBorders>
            <w:shd w:val="clear" w:color="auto" w:fill="auto"/>
            <w:noWrap/>
            <w:vAlign w:val="bottom"/>
            <w:hideMark/>
          </w:tcPr>
          <w:p w14:paraId="6B8A2EC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F31A77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EF16C6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415,32</w:t>
            </w:r>
          </w:p>
        </w:tc>
        <w:tc>
          <w:tcPr>
            <w:tcW w:w="1480" w:type="dxa"/>
            <w:tcBorders>
              <w:top w:val="nil"/>
              <w:left w:val="nil"/>
              <w:bottom w:val="single" w:sz="4" w:space="0" w:color="auto"/>
              <w:right w:val="single" w:sz="4" w:space="0" w:color="auto"/>
            </w:tcBorders>
            <w:shd w:val="clear" w:color="auto" w:fill="auto"/>
            <w:noWrap/>
            <w:vAlign w:val="bottom"/>
            <w:hideMark/>
          </w:tcPr>
          <w:p w14:paraId="2ED850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B9281D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Jantárová cesta (od zjazdu na Krasovského po Rusovskú cestu)</w:t>
            </w:r>
          </w:p>
        </w:tc>
        <w:tc>
          <w:tcPr>
            <w:tcW w:w="1252" w:type="dxa"/>
            <w:tcBorders>
              <w:top w:val="nil"/>
              <w:left w:val="nil"/>
              <w:bottom w:val="single" w:sz="4" w:space="0" w:color="auto"/>
              <w:right w:val="single" w:sz="4" w:space="0" w:color="auto"/>
            </w:tcBorders>
            <w:shd w:val="clear" w:color="auto" w:fill="FFFF00"/>
            <w:noWrap/>
            <w:vAlign w:val="bottom"/>
          </w:tcPr>
          <w:p w14:paraId="7E8B4AC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0C086F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058C84"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991DBFF"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8A8E8B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Mamateyova</w:t>
            </w:r>
          </w:p>
        </w:tc>
        <w:tc>
          <w:tcPr>
            <w:tcW w:w="720" w:type="dxa"/>
            <w:tcBorders>
              <w:top w:val="nil"/>
              <w:left w:val="nil"/>
              <w:bottom w:val="single" w:sz="4" w:space="0" w:color="auto"/>
              <w:right w:val="single" w:sz="4" w:space="0" w:color="auto"/>
            </w:tcBorders>
            <w:shd w:val="clear" w:color="auto" w:fill="auto"/>
            <w:noWrap/>
            <w:vAlign w:val="bottom"/>
            <w:hideMark/>
          </w:tcPr>
          <w:p w14:paraId="02F3933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556442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264BDA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2 231,62</w:t>
            </w:r>
          </w:p>
        </w:tc>
        <w:tc>
          <w:tcPr>
            <w:tcW w:w="1480" w:type="dxa"/>
            <w:tcBorders>
              <w:top w:val="nil"/>
              <w:left w:val="nil"/>
              <w:bottom w:val="single" w:sz="4" w:space="0" w:color="auto"/>
              <w:right w:val="single" w:sz="4" w:space="0" w:color="auto"/>
            </w:tcBorders>
            <w:shd w:val="clear" w:color="auto" w:fill="auto"/>
            <w:noWrap/>
            <w:vAlign w:val="bottom"/>
            <w:hideMark/>
          </w:tcPr>
          <w:p w14:paraId="6DCC52B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28ED07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Mamateyova</w:t>
            </w:r>
          </w:p>
        </w:tc>
        <w:tc>
          <w:tcPr>
            <w:tcW w:w="1252" w:type="dxa"/>
            <w:tcBorders>
              <w:top w:val="nil"/>
              <w:left w:val="nil"/>
              <w:bottom w:val="single" w:sz="4" w:space="0" w:color="auto"/>
              <w:right w:val="single" w:sz="4" w:space="0" w:color="auto"/>
            </w:tcBorders>
            <w:shd w:val="clear" w:color="auto" w:fill="FFFF00"/>
            <w:noWrap/>
            <w:vAlign w:val="bottom"/>
          </w:tcPr>
          <w:p w14:paraId="4BDF36D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48EF3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0DE18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FE43E12"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B1AB5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Mamateyova</w:t>
            </w:r>
          </w:p>
        </w:tc>
        <w:tc>
          <w:tcPr>
            <w:tcW w:w="720" w:type="dxa"/>
            <w:tcBorders>
              <w:top w:val="nil"/>
              <w:left w:val="nil"/>
              <w:bottom w:val="single" w:sz="4" w:space="0" w:color="auto"/>
              <w:right w:val="single" w:sz="4" w:space="0" w:color="auto"/>
            </w:tcBorders>
            <w:shd w:val="clear" w:color="auto" w:fill="auto"/>
            <w:noWrap/>
            <w:vAlign w:val="bottom"/>
            <w:hideMark/>
          </w:tcPr>
          <w:p w14:paraId="0A061F9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7F5A8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55257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2 032,47</w:t>
            </w:r>
          </w:p>
        </w:tc>
        <w:tc>
          <w:tcPr>
            <w:tcW w:w="1480" w:type="dxa"/>
            <w:tcBorders>
              <w:top w:val="nil"/>
              <w:left w:val="nil"/>
              <w:bottom w:val="single" w:sz="4" w:space="0" w:color="auto"/>
              <w:right w:val="single" w:sz="4" w:space="0" w:color="auto"/>
            </w:tcBorders>
            <w:shd w:val="clear" w:color="auto" w:fill="auto"/>
            <w:noWrap/>
            <w:vAlign w:val="bottom"/>
            <w:hideMark/>
          </w:tcPr>
          <w:p w14:paraId="5B8AB1D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2D5C27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Mamateyova</w:t>
            </w:r>
          </w:p>
        </w:tc>
        <w:tc>
          <w:tcPr>
            <w:tcW w:w="1252" w:type="dxa"/>
            <w:tcBorders>
              <w:top w:val="nil"/>
              <w:left w:val="nil"/>
              <w:bottom w:val="single" w:sz="4" w:space="0" w:color="auto"/>
              <w:right w:val="single" w:sz="4" w:space="0" w:color="auto"/>
            </w:tcBorders>
            <w:shd w:val="clear" w:color="auto" w:fill="FFFF00"/>
            <w:noWrap/>
            <w:vAlign w:val="bottom"/>
          </w:tcPr>
          <w:p w14:paraId="0D918FD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4811D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BE0F35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81D208E"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22E474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Osuského</w:t>
            </w:r>
          </w:p>
        </w:tc>
        <w:tc>
          <w:tcPr>
            <w:tcW w:w="720" w:type="dxa"/>
            <w:tcBorders>
              <w:top w:val="nil"/>
              <w:left w:val="nil"/>
              <w:bottom w:val="single" w:sz="4" w:space="0" w:color="auto"/>
              <w:right w:val="single" w:sz="4" w:space="0" w:color="auto"/>
            </w:tcBorders>
            <w:shd w:val="clear" w:color="auto" w:fill="auto"/>
            <w:noWrap/>
            <w:vAlign w:val="bottom"/>
            <w:hideMark/>
          </w:tcPr>
          <w:p w14:paraId="747149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39247E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20D87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1 011,96</w:t>
            </w:r>
          </w:p>
        </w:tc>
        <w:tc>
          <w:tcPr>
            <w:tcW w:w="1480" w:type="dxa"/>
            <w:tcBorders>
              <w:top w:val="nil"/>
              <w:left w:val="nil"/>
              <w:bottom w:val="single" w:sz="4" w:space="0" w:color="auto"/>
              <w:right w:val="single" w:sz="4" w:space="0" w:color="auto"/>
            </w:tcBorders>
            <w:shd w:val="clear" w:color="auto" w:fill="auto"/>
            <w:noWrap/>
            <w:vAlign w:val="bottom"/>
            <w:hideMark/>
          </w:tcPr>
          <w:p w14:paraId="2F1DE35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8A84A3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Osuského</w:t>
            </w:r>
          </w:p>
        </w:tc>
        <w:tc>
          <w:tcPr>
            <w:tcW w:w="1252" w:type="dxa"/>
            <w:tcBorders>
              <w:top w:val="nil"/>
              <w:left w:val="nil"/>
              <w:bottom w:val="single" w:sz="4" w:space="0" w:color="auto"/>
              <w:right w:val="single" w:sz="4" w:space="0" w:color="auto"/>
            </w:tcBorders>
            <w:shd w:val="clear" w:color="auto" w:fill="FFFF00"/>
            <w:noWrap/>
            <w:vAlign w:val="bottom"/>
          </w:tcPr>
          <w:p w14:paraId="5B33FB3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3A5C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DFB98A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DE881F4"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076BD3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Osuského</w:t>
            </w:r>
          </w:p>
        </w:tc>
        <w:tc>
          <w:tcPr>
            <w:tcW w:w="720" w:type="dxa"/>
            <w:tcBorders>
              <w:top w:val="nil"/>
              <w:left w:val="nil"/>
              <w:bottom w:val="single" w:sz="4" w:space="0" w:color="auto"/>
              <w:right w:val="single" w:sz="4" w:space="0" w:color="auto"/>
            </w:tcBorders>
            <w:shd w:val="clear" w:color="auto" w:fill="auto"/>
            <w:noWrap/>
            <w:vAlign w:val="bottom"/>
            <w:hideMark/>
          </w:tcPr>
          <w:p w14:paraId="76464B8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1CBBA9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C19F7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285,19</w:t>
            </w:r>
          </w:p>
        </w:tc>
        <w:tc>
          <w:tcPr>
            <w:tcW w:w="1480" w:type="dxa"/>
            <w:tcBorders>
              <w:top w:val="nil"/>
              <w:left w:val="nil"/>
              <w:bottom w:val="single" w:sz="4" w:space="0" w:color="auto"/>
              <w:right w:val="single" w:sz="4" w:space="0" w:color="auto"/>
            </w:tcBorders>
            <w:shd w:val="clear" w:color="auto" w:fill="auto"/>
            <w:noWrap/>
            <w:vAlign w:val="bottom"/>
            <w:hideMark/>
          </w:tcPr>
          <w:p w14:paraId="420ED6E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56F11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Osuského</w:t>
            </w:r>
          </w:p>
        </w:tc>
        <w:tc>
          <w:tcPr>
            <w:tcW w:w="1252" w:type="dxa"/>
            <w:tcBorders>
              <w:top w:val="nil"/>
              <w:left w:val="nil"/>
              <w:bottom w:val="single" w:sz="4" w:space="0" w:color="auto"/>
              <w:right w:val="single" w:sz="4" w:space="0" w:color="auto"/>
            </w:tcBorders>
            <w:shd w:val="clear" w:color="auto" w:fill="FFFF00"/>
            <w:noWrap/>
            <w:vAlign w:val="bottom"/>
          </w:tcPr>
          <w:p w14:paraId="786D1B9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C918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9B7DEB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0525FBD"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CE353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Šustekova</w:t>
            </w:r>
          </w:p>
        </w:tc>
        <w:tc>
          <w:tcPr>
            <w:tcW w:w="720" w:type="dxa"/>
            <w:tcBorders>
              <w:top w:val="nil"/>
              <w:left w:val="nil"/>
              <w:bottom w:val="single" w:sz="4" w:space="0" w:color="auto"/>
              <w:right w:val="single" w:sz="4" w:space="0" w:color="auto"/>
            </w:tcBorders>
            <w:shd w:val="clear" w:color="auto" w:fill="auto"/>
            <w:noWrap/>
            <w:vAlign w:val="bottom"/>
            <w:hideMark/>
          </w:tcPr>
          <w:p w14:paraId="50DBAA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16388E2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2B1478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635,27</w:t>
            </w:r>
          </w:p>
        </w:tc>
        <w:tc>
          <w:tcPr>
            <w:tcW w:w="1480" w:type="dxa"/>
            <w:tcBorders>
              <w:top w:val="nil"/>
              <w:left w:val="nil"/>
              <w:bottom w:val="single" w:sz="4" w:space="0" w:color="auto"/>
              <w:right w:val="single" w:sz="4" w:space="0" w:color="auto"/>
            </w:tcBorders>
            <w:shd w:val="clear" w:color="auto" w:fill="auto"/>
            <w:noWrap/>
            <w:vAlign w:val="bottom"/>
            <w:hideMark/>
          </w:tcPr>
          <w:p w14:paraId="3611E11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6F4B0B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Šustekova</w:t>
            </w:r>
          </w:p>
        </w:tc>
        <w:tc>
          <w:tcPr>
            <w:tcW w:w="1252" w:type="dxa"/>
            <w:tcBorders>
              <w:top w:val="nil"/>
              <w:left w:val="nil"/>
              <w:bottom w:val="single" w:sz="4" w:space="0" w:color="auto"/>
              <w:right w:val="single" w:sz="4" w:space="0" w:color="auto"/>
            </w:tcBorders>
            <w:shd w:val="clear" w:color="auto" w:fill="FFFF00"/>
            <w:noWrap/>
            <w:vAlign w:val="bottom"/>
          </w:tcPr>
          <w:p w14:paraId="542BCD9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F7A2E4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D4D7A1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85DEB91"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32F87F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Einsteinova</w:t>
            </w:r>
          </w:p>
        </w:tc>
        <w:tc>
          <w:tcPr>
            <w:tcW w:w="720" w:type="dxa"/>
            <w:tcBorders>
              <w:top w:val="nil"/>
              <w:left w:val="nil"/>
              <w:bottom w:val="single" w:sz="4" w:space="0" w:color="auto"/>
              <w:right w:val="single" w:sz="4" w:space="0" w:color="auto"/>
            </w:tcBorders>
            <w:shd w:val="clear" w:color="auto" w:fill="auto"/>
            <w:noWrap/>
            <w:vAlign w:val="bottom"/>
            <w:hideMark/>
          </w:tcPr>
          <w:p w14:paraId="217ED77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1A1C721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0523E0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3 580,97</w:t>
            </w:r>
          </w:p>
        </w:tc>
        <w:tc>
          <w:tcPr>
            <w:tcW w:w="1480" w:type="dxa"/>
            <w:tcBorders>
              <w:top w:val="nil"/>
              <w:left w:val="nil"/>
              <w:bottom w:val="single" w:sz="4" w:space="0" w:color="auto"/>
              <w:right w:val="single" w:sz="4" w:space="0" w:color="auto"/>
            </w:tcBorders>
            <w:shd w:val="clear" w:color="auto" w:fill="auto"/>
            <w:noWrap/>
            <w:vAlign w:val="bottom"/>
            <w:hideMark/>
          </w:tcPr>
          <w:p w14:paraId="7E22E35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B796FE8"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Einsteinova až po Dolnozemskú + nájazdy</w:t>
            </w:r>
          </w:p>
        </w:tc>
        <w:tc>
          <w:tcPr>
            <w:tcW w:w="1252" w:type="dxa"/>
            <w:tcBorders>
              <w:top w:val="nil"/>
              <w:left w:val="nil"/>
              <w:bottom w:val="single" w:sz="4" w:space="0" w:color="auto"/>
              <w:right w:val="single" w:sz="4" w:space="0" w:color="auto"/>
            </w:tcBorders>
            <w:shd w:val="clear" w:color="auto" w:fill="FFFF00"/>
            <w:noWrap/>
            <w:vAlign w:val="bottom"/>
          </w:tcPr>
          <w:p w14:paraId="1CC6DA5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3B32B4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B8F027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371F34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622E1D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Einsteinova</w:t>
            </w:r>
          </w:p>
        </w:tc>
        <w:tc>
          <w:tcPr>
            <w:tcW w:w="720" w:type="dxa"/>
            <w:tcBorders>
              <w:top w:val="nil"/>
              <w:left w:val="nil"/>
              <w:bottom w:val="single" w:sz="4" w:space="0" w:color="auto"/>
              <w:right w:val="single" w:sz="4" w:space="0" w:color="auto"/>
            </w:tcBorders>
            <w:shd w:val="clear" w:color="auto" w:fill="auto"/>
            <w:noWrap/>
            <w:vAlign w:val="bottom"/>
            <w:hideMark/>
          </w:tcPr>
          <w:p w14:paraId="633E7F2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FA0955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8D2D5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2 917,98</w:t>
            </w:r>
          </w:p>
        </w:tc>
        <w:tc>
          <w:tcPr>
            <w:tcW w:w="1480" w:type="dxa"/>
            <w:tcBorders>
              <w:top w:val="nil"/>
              <w:left w:val="nil"/>
              <w:bottom w:val="single" w:sz="4" w:space="0" w:color="auto"/>
              <w:right w:val="single" w:sz="4" w:space="0" w:color="auto"/>
            </w:tcBorders>
            <w:shd w:val="clear" w:color="auto" w:fill="auto"/>
            <w:noWrap/>
            <w:vAlign w:val="bottom"/>
            <w:hideMark/>
          </w:tcPr>
          <w:p w14:paraId="0910AE6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FFEA85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Einsteinova až po Dolnozemskú + nájazdy</w:t>
            </w:r>
          </w:p>
        </w:tc>
        <w:tc>
          <w:tcPr>
            <w:tcW w:w="1252" w:type="dxa"/>
            <w:tcBorders>
              <w:top w:val="nil"/>
              <w:left w:val="nil"/>
              <w:bottom w:val="single" w:sz="4" w:space="0" w:color="auto"/>
              <w:right w:val="single" w:sz="4" w:space="0" w:color="auto"/>
            </w:tcBorders>
            <w:shd w:val="clear" w:color="auto" w:fill="FFFF00"/>
            <w:noWrap/>
            <w:vAlign w:val="bottom"/>
          </w:tcPr>
          <w:p w14:paraId="478DCB8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C6E3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A09C25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CAD30E0"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58FAD7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Kočánkova</w:t>
            </w:r>
          </w:p>
        </w:tc>
        <w:tc>
          <w:tcPr>
            <w:tcW w:w="720" w:type="dxa"/>
            <w:tcBorders>
              <w:top w:val="nil"/>
              <w:left w:val="nil"/>
              <w:bottom w:val="single" w:sz="4" w:space="0" w:color="auto"/>
              <w:right w:val="single" w:sz="4" w:space="0" w:color="auto"/>
            </w:tcBorders>
            <w:shd w:val="clear" w:color="auto" w:fill="auto"/>
            <w:noWrap/>
            <w:vAlign w:val="bottom"/>
            <w:hideMark/>
          </w:tcPr>
          <w:p w14:paraId="73FD5AB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598DB45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4D08C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853,45</w:t>
            </w:r>
          </w:p>
        </w:tc>
        <w:tc>
          <w:tcPr>
            <w:tcW w:w="1480" w:type="dxa"/>
            <w:tcBorders>
              <w:top w:val="nil"/>
              <w:left w:val="nil"/>
              <w:bottom w:val="single" w:sz="4" w:space="0" w:color="auto"/>
              <w:right w:val="single" w:sz="4" w:space="0" w:color="auto"/>
            </w:tcBorders>
            <w:shd w:val="clear" w:color="auto" w:fill="auto"/>
            <w:noWrap/>
            <w:vAlign w:val="bottom"/>
            <w:hideMark/>
          </w:tcPr>
          <w:p w14:paraId="2255E46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428FD4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Kočánkova</w:t>
            </w:r>
          </w:p>
        </w:tc>
        <w:tc>
          <w:tcPr>
            <w:tcW w:w="1252" w:type="dxa"/>
            <w:tcBorders>
              <w:top w:val="nil"/>
              <w:left w:val="nil"/>
              <w:bottom w:val="single" w:sz="4" w:space="0" w:color="auto"/>
              <w:right w:val="single" w:sz="4" w:space="0" w:color="auto"/>
            </w:tcBorders>
            <w:shd w:val="clear" w:color="auto" w:fill="FFFF00"/>
            <w:noWrap/>
            <w:vAlign w:val="bottom"/>
          </w:tcPr>
          <w:p w14:paraId="4389FBF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F9404C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C881C2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3002CAF"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B38F55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Kočánkova</w:t>
            </w:r>
          </w:p>
        </w:tc>
        <w:tc>
          <w:tcPr>
            <w:tcW w:w="720" w:type="dxa"/>
            <w:tcBorders>
              <w:top w:val="nil"/>
              <w:left w:val="nil"/>
              <w:bottom w:val="single" w:sz="4" w:space="0" w:color="auto"/>
              <w:right w:val="single" w:sz="4" w:space="0" w:color="auto"/>
            </w:tcBorders>
            <w:shd w:val="clear" w:color="auto" w:fill="auto"/>
            <w:noWrap/>
            <w:vAlign w:val="bottom"/>
            <w:hideMark/>
          </w:tcPr>
          <w:p w14:paraId="5329D1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0657A1F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AEDB24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146,35</w:t>
            </w:r>
          </w:p>
        </w:tc>
        <w:tc>
          <w:tcPr>
            <w:tcW w:w="1480" w:type="dxa"/>
            <w:tcBorders>
              <w:top w:val="nil"/>
              <w:left w:val="nil"/>
              <w:bottom w:val="single" w:sz="4" w:space="0" w:color="auto"/>
              <w:right w:val="single" w:sz="4" w:space="0" w:color="auto"/>
            </w:tcBorders>
            <w:shd w:val="clear" w:color="auto" w:fill="auto"/>
            <w:noWrap/>
            <w:vAlign w:val="bottom"/>
            <w:hideMark/>
          </w:tcPr>
          <w:p w14:paraId="3BDE6D4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F12D18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Kočánkova</w:t>
            </w:r>
          </w:p>
        </w:tc>
        <w:tc>
          <w:tcPr>
            <w:tcW w:w="1252" w:type="dxa"/>
            <w:tcBorders>
              <w:top w:val="nil"/>
              <w:left w:val="nil"/>
              <w:bottom w:val="single" w:sz="4" w:space="0" w:color="auto"/>
              <w:right w:val="single" w:sz="4" w:space="0" w:color="auto"/>
            </w:tcBorders>
            <w:shd w:val="clear" w:color="auto" w:fill="FFFF00"/>
            <w:noWrap/>
            <w:vAlign w:val="bottom"/>
          </w:tcPr>
          <w:p w14:paraId="6FFDCDC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6CB8CE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E861E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7C900C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8BF3315"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Krasovského</w:t>
            </w:r>
          </w:p>
        </w:tc>
        <w:tc>
          <w:tcPr>
            <w:tcW w:w="720" w:type="dxa"/>
            <w:tcBorders>
              <w:top w:val="nil"/>
              <w:left w:val="nil"/>
              <w:bottom w:val="single" w:sz="4" w:space="0" w:color="auto"/>
              <w:right w:val="single" w:sz="4" w:space="0" w:color="auto"/>
            </w:tcBorders>
            <w:shd w:val="clear" w:color="auto" w:fill="auto"/>
            <w:noWrap/>
            <w:vAlign w:val="bottom"/>
            <w:hideMark/>
          </w:tcPr>
          <w:p w14:paraId="7A17699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F3BCD0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436794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697,54</w:t>
            </w:r>
          </w:p>
        </w:tc>
        <w:tc>
          <w:tcPr>
            <w:tcW w:w="1480" w:type="dxa"/>
            <w:tcBorders>
              <w:top w:val="nil"/>
              <w:left w:val="nil"/>
              <w:bottom w:val="single" w:sz="4" w:space="0" w:color="auto"/>
              <w:right w:val="single" w:sz="4" w:space="0" w:color="auto"/>
            </w:tcBorders>
            <w:shd w:val="clear" w:color="auto" w:fill="auto"/>
            <w:noWrap/>
            <w:vAlign w:val="bottom"/>
            <w:hideMark/>
          </w:tcPr>
          <w:p w14:paraId="18D6DD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608C35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Krasovského</w:t>
            </w:r>
          </w:p>
        </w:tc>
        <w:tc>
          <w:tcPr>
            <w:tcW w:w="1252" w:type="dxa"/>
            <w:tcBorders>
              <w:top w:val="nil"/>
              <w:left w:val="nil"/>
              <w:bottom w:val="single" w:sz="4" w:space="0" w:color="auto"/>
              <w:right w:val="single" w:sz="4" w:space="0" w:color="auto"/>
            </w:tcBorders>
            <w:shd w:val="clear" w:color="auto" w:fill="FFFF00"/>
            <w:noWrap/>
            <w:vAlign w:val="bottom"/>
          </w:tcPr>
          <w:p w14:paraId="193BAD3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70D61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D1482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6A9E85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530275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Krasovského</w:t>
            </w:r>
          </w:p>
        </w:tc>
        <w:tc>
          <w:tcPr>
            <w:tcW w:w="720" w:type="dxa"/>
            <w:tcBorders>
              <w:top w:val="nil"/>
              <w:left w:val="nil"/>
              <w:bottom w:val="single" w:sz="4" w:space="0" w:color="auto"/>
              <w:right w:val="single" w:sz="4" w:space="0" w:color="auto"/>
            </w:tcBorders>
            <w:shd w:val="clear" w:color="auto" w:fill="auto"/>
            <w:noWrap/>
            <w:vAlign w:val="bottom"/>
            <w:hideMark/>
          </w:tcPr>
          <w:p w14:paraId="53611D0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4FA35DD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954328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854,58</w:t>
            </w:r>
          </w:p>
        </w:tc>
        <w:tc>
          <w:tcPr>
            <w:tcW w:w="1480" w:type="dxa"/>
            <w:tcBorders>
              <w:top w:val="nil"/>
              <w:left w:val="nil"/>
              <w:bottom w:val="single" w:sz="4" w:space="0" w:color="auto"/>
              <w:right w:val="single" w:sz="4" w:space="0" w:color="auto"/>
            </w:tcBorders>
            <w:shd w:val="clear" w:color="auto" w:fill="auto"/>
            <w:noWrap/>
            <w:vAlign w:val="bottom"/>
            <w:hideMark/>
          </w:tcPr>
          <w:p w14:paraId="3E2390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567A91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Krasovského</w:t>
            </w:r>
          </w:p>
        </w:tc>
        <w:tc>
          <w:tcPr>
            <w:tcW w:w="1252" w:type="dxa"/>
            <w:tcBorders>
              <w:top w:val="nil"/>
              <w:left w:val="nil"/>
              <w:bottom w:val="single" w:sz="4" w:space="0" w:color="auto"/>
              <w:right w:val="single" w:sz="4" w:space="0" w:color="auto"/>
            </w:tcBorders>
            <w:shd w:val="clear" w:color="auto" w:fill="FFFF00"/>
            <w:noWrap/>
            <w:vAlign w:val="bottom"/>
          </w:tcPr>
          <w:p w14:paraId="24CDCF5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98E2B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3DC48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A0F2ABD" w14:textId="77777777" w:rsidTr="00427033">
        <w:trPr>
          <w:trHeight w:val="102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F42C49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Einsteinova</w:t>
            </w:r>
          </w:p>
        </w:tc>
        <w:tc>
          <w:tcPr>
            <w:tcW w:w="720" w:type="dxa"/>
            <w:tcBorders>
              <w:top w:val="nil"/>
              <w:left w:val="nil"/>
              <w:bottom w:val="single" w:sz="4" w:space="0" w:color="auto"/>
              <w:right w:val="single" w:sz="4" w:space="0" w:color="auto"/>
            </w:tcBorders>
            <w:shd w:val="clear" w:color="auto" w:fill="auto"/>
            <w:noWrap/>
            <w:vAlign w:val="bottom"/>
            <w:hideMark/>
          </w:tcPr>
          <w:p w14:paraId="7F7BD7A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4D0CE7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19FE6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232,38</w:t>
            </w:r>
          </w:p>
        </w:tc>
        <w:tc>
          <w:tcPr>
            <w:tcW w:w="1480" w:type="dxa"/>
            <w:tcBorders>
              <w:top w:val="nil"/>
              <w:left w:val="nil"/>
              <w:bottom w:val="single" w:sz="4" w:space="0" w:color="auto"/>
              <w:right w:val="single" w:sz="4" w:space="0" w:color="auto"/>
            </w:tcBorders>
            <w:shd w:val="clear" w:color="auto" w:fill="auto"/>
            <w:noWrap/>
            <w:vAlign w:val="bottom"/>
            <w:hideMark/>
          </w:tcPr>
          <w:p w14:paraId="17428F2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F7A0F0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nájazdy z Einsteinovej a kom. V2 na Viedenskú</w:t>
            </w:r>
          </w:p>
        </w:tc>
        <w:tc>
          <w:tcPr>
            <w:tcW w:w="1252" w:type="dxa"/>
            <w:tcBorders>
              <w:top w:val="nil"/>
              <w:left w:val="nil"/>
              <w:bottom w:val="single" w:sz="4" w:space="0" w:color="auto"/>
              <w:right w:val="single" w:sz="4" w:space="0" w:color="auto"/>
            </w:tcBorders>
            <w:shd w:val="clear" w:color="auto" w:fill="FFFF00"/>
            <w:noWrap/>
            <w:vAlign w:val="bottom"/>
          </w:tcPr>
          <w:p w14:paraId="389E695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3AF4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CAAB0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BC8B1C3"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2E78BA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Námestie hraničiarov</w:t>
            </w:r>
          </w:p>
        </w:tc>
        <w:tc>
          <w:tcPr>
            <w:tcW w:w="720" w:type="dxa"/>
            <w:tcBorders>
              <w:top w:val="nil"/>
              <w:left w:val="nil"/>
              <w:bottom w:val="single" w:sz="4" w:space="0" w:color="auto"/>
              <w:right w:val="single" w:sz="4" w:space="0" w:color="auto"/>
            </w:tcBorders>
            <w:shd w:val="clear" w:color="auto" w:fill="auto"/>
            <w:noWrap/>
            <w:vAlign w:val="bottom"/>
            <w:hideMark/>
          </w:tcPr>
          <w:p w14:paraId="57E523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0C9DB6D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7C42F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855,86</w:t>
            </w:r>
          </w:p>
        </w:tc>
        <w:tc>
          <w:tcPr>
            <w:tcW w:w="1480" w:type="dxa"/>
            <w:tcBorders>
              <w:top w:val="nil"/>
              <w:left w:val="nil"/>
              <w:bottom w:val="single" w:sz="4" w:space="0" w:color="auto"/>
              <w:right w:val="single" w:sz="4" w:space="0" w:color="auto"/>
            </w:tcBorders>
            <w:shd w:val="clear" w:color="auto" w:fill="auto"/>
            <w:noWrap/>
            <w:vAlign w:val="bottom"/>
            <w:hideMark/>
          </w:tcPr>
          <w:p w14:paraId="4F2247B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126EC1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Nám. Hraničiarov</w:t>
            </w:r>
          </w:p>
        </w:tc>
        <w:tc>
          <w:tcPr>
            <w:tcW w:w="1252" w:type="dxa"/>
            <w:tcBorders>
              <w:top w:val="nil"/>
              <w:left w:val="nil"/>
              <w:bottom w:val="single" w:sz="4" w:space="0" w:color="auto"/>
              <w:right w:val="single" w:sz="4" w:space="0" w:color="auto"/>
            </w:tcBorders>
            <w:shd w:val="clear" w:color="auto" w:fill="FFFF00"/>
            <w:noWrap/>
            <w:vAlign w:val="bottom"/>
          </w:tcPr>
          <w:p w14:paraId="7D3CCED3"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0D7812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682321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5ADA64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D586705"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Námestie hraničiarov</w:t>
            </w:r>
          </w:p>
        </w:tc>
        <w:tc>
          <w:tcPr>
            <w:tcW w:w="720" w:type="dxa"/>
            <w:tcBorders>
              <w:top w:val="nil"/>
              <w:left w:val="nil"/>
              <w:bottom w:val="single" w:sz="4" w:space="0" w:color="auto"/>
              <w:right w:val="single" w:sz="4" w:space="0" w:color="auto"/>
            </w:tcBorders>
            <w:shd w:val="clear" w:color="auto" w:fill="auto"/>
            <w:noWrap/>
            <w:vAlign w:val="bottom"/>
            <w:hideMark/>
          </w:tcPr>
          <w:p w14:paraId="73751B3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EA1ABC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B47BDF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179,61</w:t>
            </w:r>
          </w:p>
        </w:tc>
        <w:tc>
          <w:tcPr>
            <w:tcW w:w="1480" w:type="dxa"/>
            <w:tcBorders>
              <w:top w:val="nil"/>
              <w:left w:val="nil"/>
              <w:bottom w:val="single" w:sz="4" w:space="0" w:color="auto"/>
              <w:right w:val="single" w:sz="4" w:space="0" w:color="auto"/>
            </w:tcBorders>
            <w:shd w:val="clear" w:color="auto" w:fill="auto"/>
            <w:noWrap/>
            <w:vAlign w:val="bottom"/>
            <w:hideMark/>
          </w:tcPr>
          <w:p w14:paraId="1A4EBF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A2337A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Nám. Hraničiarov</w:t>
            </w:r>
          </w:p>
        </w:tc>
        <w:tc>
          <w:tcPr>
            <w:tcW w:w="1252" w:type="dxa"/>
            <w:tcBorders>
              <w:top w:val="nil"/>
              <w:left w:val="nil"/>
              <w:bottom w:val="single" w:sz="4" w:space="0" w:color="auto"/>
              <w:right w:val="single" w:sz="4" w:space="0" w:color="auto"/>
            </w:tcBorders>
            <w:shd w:val="clear" w:color="auto" w:fill="FFFF00"/>
            <w:noWrap/>
            <w:vAlign w:val="bottom"/>
          </w:tcPr>
          <w:p w14:paraId="141C097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A412B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6ED35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1365134"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1D132E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Pri Starom háji</w:t>
            </w:r>
          </w:p>
        </w:tc>
        <w:tc>
          <w:tcPr>
            <w:tcW w:w="720" w:type="dxa"/>
            <w:tcBorders>
              <w:top w:val="nil"/>
              <w:left w:val="nil"/>
              <w:bottom w:val="single" w:sz="4" w:space="0" w:color="auto"/>
              <w:right w:val="single" w:sz="4" w:space="0" w:color="auto"/>
            </w:tcBorders>
            <w:shd w:val="clear" w:color="auto" w:fill="auto"/>
            <w:noWrap/>
            <w:vAlign w:val="bottom"/>
            <w:hideMark/>
          </w:tcPr>
          <w:p w14:paraId="2199E55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27FF06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DA57D2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471,67</w:t>
            </w:r>
          </w:p>
        </w:tc>
        <w:tc>
          <w:tcPr>
            <w:tcW w:w="1480" w:type="dxa"/>
            <w:tcBorders>
              <w:top w:val="nil"/>
              <w:left w:val="nil"/>
              <w:bottom w:val="single" w:sz="4" w:space="0" w:color="auto"/>
              <w:right w:val="single" w:sz="4" w:space="0" w:color="auto"/>
            </w:tcBorders>
            <w:shd w:val="clear" w:color="auto" w:fill="auto"/>
            <w:noWrap/>
            <w:vAlign w:val="bottom"/>
            <w:hideMark/>
          </w:tcPr>
          <w:p w14:paraId="50C0066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1C3972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Pri Starom háji</w:t>
            </w:r>
          </w:p>
        </w:tc>
        <w:tc>
          <w:tcPr>
            <w:tcW w:w="1252" w:type="dxa"/>
            <w:tcBorders>
              <w:top w:val="nil"/>
              <w:left w:val="nil"/>
              <w:bottom w:val="single" w:sz="4" w:space="0" w:color="auto"/>
              <w:right w:val="single" w:sz="4" w:space="0" w:color="auto"/>
            </w:tcBorders>
            <w:shd w:val="clear" w:color="auto" w:fill="FFFF00"/>
            <w:noWrap/>
            <w:vAlign w:val="bottom"/>
          </w:tcPr>
          <w:p w14:paraId="7789BFC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8F199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ED6CAF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4D3CF6"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BD63D6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Pri Starom háji</w:t>
            </w:r>
          </w:p>
        </w:tc>
        <w:tc>
          <w:tcPr>
            <w:tcW w:w="720" w:type="dxa"/>
            <w:tcBorders>
              <w:top w:val="nil"/>
              <w:left w:val="nil"/>
              <w:bottom w:val="single" w:sz="4" w:space="0" w:color="auto"/>
              <w:right w:val="single" w:sz="4" w:space="0" w:color="auto"/>
            </w:tcBorders>
            <w:shd w:val="clear" w:color="auto" w:fill="auto"/>
            <w:noWrap/>
            <w:vAlign w:val="bottom"/>
            <w:hideMark/>
          </w:tcPr>
          <w:p w14:paraId="74FED95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FE56DB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FAE266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65,21</w:t>
            </w:r>
          </w:p>
        </w:tc>
        <w:tc>
          <w:tcPr>
            <w:tcW w:w="1480" w:type="dxa"/>
            <w:tcBorders>
              <w:top w:val="nil"/>
              <w:left w:val="nil"/>
              <w:bottom w:val="single" w:sz="4" w:space="0" w:color="auto"/>
              <w:right w:val="single" w:sz="4" w:space="0" w:color="auto"/>
            </w:tcBorders>
            <w:shd w:val="clear" w:color="auto" w:fill="auto"/>
            <w:noWrap/>
            <w:vAlign w:val="bottom"/>
            <w:hideMark/>
          </w:tcPr>
          <w:p w14:paraId="6703DD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A5D73F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Pri Starom háji</w:t>
            </w:r>
          </w:p>
        </w:tc>
        <w:tc>
          <w:tcPr>
            <w:tcW w:w="1252" w:type="dxa"/>
            <w:tcBorders>
              <w:top w:val="nil"/>
              <w:left w:val="nil"/>
              <w:bottom w:val="single" w:sz="4" w:space="0" w:color="auto"/>
              <w:right w:val="single" w:sz="4" w:space="0" w:color="auto"/>
            </w:tcBorders>
            <w:shd w:val="clear" w:color="auto" w:fill="FFFF00"/>
            <w:noWrap/>
            <w:vAlign w:val="bottom"/>
          </w:tcPr>
          <w:p w14:paraId="0E36DDA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9E2A42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6C0BE3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65E4FE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D28771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lastRenderedPageBreak/>
              <w:t>Rusovská cesta</w:t>
            </w:r>
          </w:p>
        </w:tc>
        <w:tc>
          <w:tcPr>
            <w:tcW w:w="720" w:type="dxa"/>
            <w:tcBorders>
              <w:top w:val="nil"/>
              <w:left w:val="nil"/>
              <w:bottom w:val="single" w:sz="4" w:space="0" w:color="auto"/>
              <w:right w:val="single" w:sz="4" w:space="0" w:color="auto"/>
            </w:tcBorders>
            <w:shd w:val="clear" w:color="auto" w:fill="auto"/>
            <w:noWrap/>
            <w:vAlign w:val="bottom"/>
            <w:hideMark/>
          </w:tcPr>
          <w:p w14:paraId="146CAEE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287DB03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DD72C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4 454,27</w:t>
            </w:r>
          </w:p>
        </w:tc>
        <w:tc>
          <w:tcPr>
            <w:tcW w:w="1480" w:type="dxa"/>
            <w:tcBorders>
              <w:top w:val="nil"/>
              <w:left w:val="nil"/>
              <w:bottom w:val="single" w:sz="4" w:space="0" w:color="auto"/>
              <w:right w:val="single" w:sz="4" w:space="0" w:color="auto"/>
            </w:tcBorders>
            <w:shd w:val="clear" w:color="auto" w:fill="auto"/>
            <w:noWrap/>
            <w:vAlign w:val="bottom"/>
            <w:hideMark/>
          </w:tcPr>
          <w:p w14:paraId="6289763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88024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Rusovská cesta</w:t>
            </w:r>
          </w:p>
        </w:tc>
        <w:tc>
          <w:tcPr>
            <w:tcW w:w="1252" w:type="dxa"/>
            <w:tcBorders>
              <w:top w:val="nil"/>
              <w:left w:val="nil"/>
              <w:bottom w:val="single" w:sz="4" w:space="0" w:color="auto"/>
              <w:right w:val="single" w:sz="4" w:space="0" w:color="auto"/>
            </w:tcBorders>
            <w:shd w:val="clear" w:color="auto" w:fill="FFFF00"/>
            <w:noWrap/>
            <w:vAlign w:val="bottom"/>
          </w:tcPr>
          <w:p w14:paraId="52CD2F4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9B481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29E5B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A50D41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B2C5A8F"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Rusovská cesta</w:t>
            </w:r>
          </w:p>
        </w:tc>
        <w:tc>
          <w:tcPr>
            <w:tcW w:w="720" w:type="dxa"/>
            <w:tcBorders>
              <w:top w:val="nil"/>
              <w:left w:val="nil"/>
              <w:bottom w:val="single" w:sz="4" w:space="0" w:color="auto"/>
              <w:right w:val="single" w:sz="4" w:space="0" w:color="auto"/>
            </w:tcBorders>
            <w:shd w:val="clear" w:color="auto" w:fill="auto"/>
            <w:noWrap/>
            <w:vAlign w:val="bottom"/>
            <w:hideMark/>
          </w:tcPr>
          <w:p w14:paraId="1F9B13A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1B4D3F7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8782C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6 462,87</w:t>
            </w:r>
          </w:p>
        </w:tc>
        <w:tc>
          <w:tcPr>
            <w:tcW w:w="1480" w:type="dxa"/>
            <w:tcBorders>
              <w:top w:val="nil"/>
              <w:left w:val="nil"/>
              <w:bottom w:val="single" w:sz="4" w:space="0" w:color="auto"/>
              <w:right w:val="single" w:sz="4" w:space="0" w:color="auto"/>
            </w:tcBorders>
            <w:shd w:val="clear" w:color="auto" w:fill="auto"/>
            <w:noWrap/>
            <w:vAlign w:val="bottom"/>
            <w:hideMark/>
          </w:tcPr>
          <w:p w14:paraId="52B002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55CC0F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Rusovská cesta</w:t>
            </w:r>
          </w:p>
        </w:tc>
        <w:tc>
          <w:tcPr>
            <w:tcW w:w="1252" w:type="dxa"/>
            <w:tcBorders>
              <w:top w:val="nil"/>
              <w:left w:val="nil"/>
              <w:bottom w:val="single" w:sz="4" w:space="0" w:color="auto"/>
              <w:right w:val="single" w:sz="4" w:space="0" w:color="auto"/>
            </w:tcBorders>
            <w:shd w:val="clear" w:color="auto" w:fill="FFFF00"/>
            <w:noWrap/>
            <w:vAlign w:val="bottom"/>
          </w:tcPr>
          <w:p w14:paraId="1264979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18EC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285BA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184701F"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9E50F3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73862FF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7DEACE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113CE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1 281,20</w:t>
            </w:r>
          </w:p>
        </w:tc>
        <w:tc>
          <w:tcPr>
            <w:tcW w:w="1480" w:type="dxa"/>
            <w:tcBorders>
              <w:top w:val="nil"/>
              <w:left w:val="nil"/>
              <w:bottom w:val="single" w:sz="4" w:space="0" w:color="auto"/>
              <w:right w:val="single" w:sz="4" w:space="0" w:color="auto"/>
            </w:tcBorders>
            <w:shd w:val="clear" w:color="auto" w:fill="auto"/>
            <w:noWrap/>
            <w:vAlign w:val="bottom"/>
            <w:hideMark/>
          </w:tcPr>
          <w:p w14:paraId="145B40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BC3071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w:t>
            </w:r>
          </w:p>
        </w:tc>
        <w:tc>
          <w:tcPr>
            <w:tcW w:w="1252" w:type="dxa"/>
            <w:tcBorders>
              <w:top w:val="nil"/>
              <w:left w:val="nil"/>
              <w:bottom w:val="single" w:sz="4" w:space="0" w:color="auto"/>
              <w:right w:val="single" w:sz="4" w:space="0" w:color="auto"/>
            </w:tcBorders>
            <w:shd w:val="clear" w:color="auto" w:fill="FFFF00"/>
            <w:noWrap/>
            <w:vAlign w:val="bottom"/>
          </w:tcPr>
          <w:p w14:paraId="53F2C18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2F68A1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1D7E5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25FCD4E"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0CE4F0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05BA531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5812CF9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B262D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920,44</w:t>
            </w:r>
          </w:p>
        </w:tc>
        <w:tc>
          <w:tcPr>
            <w:tcW w:w="1480" w:type="dxa"/>
            <w:tcBorders>
              <w:top w:val="nil"/>
              <w:left w:val="nil"/>
              <w:bottom w:val="single" w:sz="4" w:space="0" w:color="auto"/>
              <w:right w:val="single" w:sz="4" w:space="0" w:color="auto"/>
            </w:tcBorders>
            <w:shd w:val="clear" w:color="auto" w:fill="auto"/>
            <w:noWrap/>
            <w:vAlign w:val="bottom"/>
            <w:hideMark/>
          </w:tcPr>
          <w:p w14:paraId="2A87FA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DA1D32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w:t>
            </w:r>
          </w:p>
        </w:tc>
        <w:tc>
          <w:tcPr>
            <w:tcW w:w="1252" w:type="dxa"/>
            <w:tcBorders>
              <w:top w:val="nil"/>
              <w:left w:val="nil"/>
              <w:bottom w:val="single" w:sz="4" w:space="0" w:color="auto"/>
              <w:right w:val="single" w:sz="4" w:space="0" w:color="auto"/>
            </w:tcBorders>
            <w:shd w:val="clear" w:color="auto" w:fill="FFFF00"/>
            <w:noWrap/>
            <w:vAlign w:val="bottom"/>
          </w:tcPr>
          <w:p w14:paraId="042E19B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9C80A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0163D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D83B6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053E48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4D72FBE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4F3716E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F77508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3 880,82</w:t>
            </w:r>
          </w:p>
        </w:tc>
        <w:tc>
          <w:tcPr>
            <w:tcW w:w="1480" w:type="dxa"/>
            <w:tcBorders>
              <w:top w:val="nil"/>
              <w:left w:val="nil"/>
              <w:bottom w:val="single" w:sz="4" w:space="0" w:color="auto"/>
              <w:right w:val="single" w:sz="4" w:space="0" w:color="auto"/>
            </w:tcBorders>
            <w:shd w:val="clear" w:color="auto" w:fill="auto"/>
            <w:noWrap/>
            <w:vAlign w:val="bottom"/>
            <w:hideMark/>
          </w:tcPr>
          <w:p w14:paraId="6F59EB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7AD0CE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D2 po starú Bratskú)</w:t>
            </w:r>
          </w:p>
        </w:tc>
        <w:tc>
          <w:tcPr>
            <w:tcW w:w="1252" w:type="dxa"/>
            <w:tcBorders>
              <w:top w:val="nil"/>
              <w:left w:val="nil"/>
              <w:bottom w:val="single" w:sz="4" w:space="0" w:color="auto"/>
              <w:right w:val="single" w:sz="4" w:space="0" w:color="auto"/>
            </w:tcBorders>
            <w:shd w:val="clear" w:color="auto" w:fill="FFFF00"/>
            <w:noWrap/>
            <w:vAlign w:val="bottom"/>
          </w:tcPr>
          <w:p w14:paraId="74D5E88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46ED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0F024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4E4AA6"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16BF32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355BE80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21E010C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EFA44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1 023,14</w:t>
            </w:r>
          </w:p>
        </w:tc>
        <w:tc>
          <w:tcPr>
            <w:tcW w:w="1480" w:type="dxa"/>
            <w:tcBorders>
              <w:top w:val="nil"/>
              <w:left w:val="nil"/>
              <w:bottom w:val="single" w:sz="4" w:space="0" w:color="auto"/>
              <w:right w:val="single" w:sz="4" w:space="0" w:color="auto"/>
            </w:tcBorders>
            <w:shd w:val="clear" w:color="auto" w:fill="auto"/>
            <w:noWrap/>
            <w:vAlign w:val="bottom"/>
            <w:hideMark/>
          </w:tcPr>
          <w:p w14:paraId="237D8A9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23B6E9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D2 po starú Bratskú)</w:t>
            </w:r>
          </w:p>
        </w:tc>
        <w:tc>
          <w:tcPr>
            <w:tcW w:w="1252" w:type="dxa"/>
            <w:tcBorders>
              <w:top w:val="nil"/>
              <w:left w:val="nil"/>
              <w:bottom w:val="single" w:sz="4" w:space="0" w:color="auto"/>
              <w:right w:val="single" w:sz="4" w:space="0" w:color="auto"/>
            </w:tcBorders>
            <w:shd w:val="clear" w:color="auto" w:fill="FFFF00"/>
            <w:noWrap/>
            <w:vAlign w:val="bottom"/>
          </w:tcPr>
          <w:p w14:paraId="5D0DA01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C3966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6CE306"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99DFF73"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292AA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7FA7D0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63E94BE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811876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295,10</w:t>
            </w:r>
          </w:p>
        </w:tc>
        <w:tc>
          <w:tcPr>
            <w:tcW w:w="1480" w:type="dxa"/>
            <w:tcBorders>
              <w:top w:val="nil"/>
              <w:left w:val="nil"/>
              <w:bottom w:val="single" w:sz="4" w:space="0" w:color="auto"/>
              <w:right w:val="single" w:sz="4" w:space="0" w:color="auto"/>
            </w:tcBorders>
            <w:shd w:val="clear" w:color="auto" w:fill="auto"/>
            <w:noWrap/>
            <w:vAlign w:val="bottom"/>
            <w:hideMark/>
          </w:tcPr>
          <w:p w14:paraId="238453E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692DA4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Kopčianskej po most Lafranconi)</w:t>
            </w:r>
          </w:p>
        </w:tc>
        <w:tc>
          <w:tcPr>
            <w:tcW w:w="1252" w:type="dxa"/>
            <w:tcBorders>
              <w:top w:val="nil"/>
              <w:left w:val="nil"/>
              <w:bottom w:val="single" w:sz="4" w:space="0" w:color="auto"/>
              <w:right w:val="single" w:sz="4" w:space="0" w:color="auto"/>
            </w:tcBorders>
            <w:shd w:val="clear" w:color="auto" w:fill="FFFF00"/>
            <w:noWrap/>
            <w:vAlign w:val="bottom"/>
          </w:tcPr>
          <w:p w14:paraId="6ACD5D3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37EDFE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5F71D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A5F6546"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D5D8BD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58C964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411DCC5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F33ED6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4 424,80</w:t>
            </w:r>
          </w:p>
        </w:tc>
        <w:tc>
          <w:tcPr>
            <w:tcW w:w="1480" w:type="dxa"/>
            <w:tcBorders>
              <w:top w:val="nil"/>
              <w:left w:val="nil"/>
              <w:bottom w:val="single" w:sz="4" w:space="0" w:color="auto"/>
              <w:right w:val="single" w:sz="4" w:space="0" w:color="auto"/>
            </w:tcBorders>
            <w:shd w:val="clear" w:color="auto" w:fill="auto"/>
            <w:noWrap/>
            <w:vAlign w:val="bottom"/>
            <w:hideMark/>
          </w:tcPr>
          <w:p w14:paraId="7628830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B379D3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 (od Rusovskej po hranicu)</w:t>
            </w:r>
          </w:p>
        </w:tc>
        <w:tc>
          <w:tcPr>
            <w:tcW w:w="1252" w:type="dxa"/>
            <w:tcBorders>
              <w:top w:val="nil"/>
              <w:left w:val="nil"/>
              <w:bottom w:val="single" w:sz="4" w:space="0" w:color="auto"/>
              <w:right w:val="single" w:sz="4" w:space="0" w:color="auto"/>
            </w:tcBorders>
            <w:shd w:val="clear" w:color="auto" w:fill="FFFF00"/>
            <w:noWrap/>
            <w:vAlign w:val="bottom"/>
          </w:tcPr>
          <w:p w14:paraId="6F97934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FB24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AE64D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E5B32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8BCE7C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721388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727677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D3550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3 913,34</w:t>
            </w:r>
          </w:p>
        </w:tc>
        <w:tc>
          <w:tcPr>
            <w:tcW w:w="1480" w:type="dxa"/>
            <w:tcBorders>
              <w:top w:val="nil"/>
              <w:left w:val="nil"/>
              <w:bottom w:val="single" w:sz="4" w:space="0" w:color="auto"/>
              <w:right w:val="single" w:sz="4" w:space="0" w:color="auto"/>
            </w:tcBorders>
            <w:shd w:val="clear" w:color="auto" w:fill="auto"/>
            <w:noWrap/>
            <w:vAlign w:val="bottom"/>
            <w:hideMark/>
          </w:tcPr>
          <w:p w14:paraId="577193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B41254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 (od Rusovskej po hranicu)</w:t>
            </w:r>
          </w:p>
        </w:tc>
        <w:tc>
          <w:tcPr>
            <w:tcW w:w="1252" w:type="dxa"/>
            <w:tcBorders>
              <w:top w:val="nil"/>
              <w:left w:val="nil"/>
              <w:bottom w:val="single" w:sz="4" w:space="0" w:color="auto"/>
              <w:right w:val="single" w:sz="4" w:space="0" w:color="auto"/>
            </w:tcBorders>
            <w:shd w:val="clear" w:color="auto" w:fill="FFFF00"/>
            <w:noWrap/>
            <w:vAlign w:val="bottom"/>
          </w:tcPr>
          <w:p w14:paraId="4D3EDE0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D9250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6DB5D6"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DC9FB5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E17966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39F2753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2588945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B02FD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2 266,01</w:t>
            </w:r>
          </w:p>
        </w:tc>
        <w:tc>
          <w:tcPr>
            <w:tcW w:w="1480" w:type="dxa"/>
            <w:tcBorders>
              <w:top w:val="nil"/>
              <w:left w:val="nil"/>
              <w:bottom w:val="single" w:sz="4" w:space="0" w:color="auto"/>
              <w:right w:val="single" w:sz="4" w:space="0" w:color="auto"/>
            </w:tcBorders>
            <w:shd w:val="clear" w:color="auto" w:fill="auto"/>
            <w:noWrap/>
            <w:vAlign w:val="bottom"/>
            <w:hideMark/>
          </w:tcPr>
          <w:p w14:paraId="192726B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E05006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Pajštúnskej po Kopčiansku)</w:t>
            </w:r>
          </w:p>
        </w:tc>
        <w:tc>
          <w:tcPr>
            <w:tcW w:w="1252" w:type="dxa"/>
            <w:tcBorders>
              <w:top w:val="nil"/>
              <w:left w:val="nil"/>
              <w:bottom w:val="single" w:sz="4" w:space="0" w:color="auto"/>
              <w:right w:val="single" w:sz="4" w:space="0" w:color="auto"/>
            </w:tcBorders>
            <w:shd w:val="clear" w:color="auto" w:fill="FFFF00"/>
            <w:noWrap/>
            <w:vAlign w:val="bottom"/>
          </w:tcPr>
          <w:p w14:paraId="70ECC1D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5D6045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E715B5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6CC0890"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8BCE1B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312B4B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4F74FF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C338A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2 231,09</w:t>
            </w:r>
          </w:p>
        </w:tc>
        <w:tc>
          <w:tcPr>
            <w:tcW w:w="1480" w:type="dxa"/>
            <w:tcBorders>
              <w:top w:val="nil"/>
              <w:left w:val="nil"/>
              <w:bottom w:val="single" w:sz="4" w:space="0" w:color="auto"/>
              <w:right w:val="single" w:sz="4" w:space="0" w:color="auto"/>
            </w:tcBorders>
            <w:shd w:val="clear" w:color="auto" w:fill="auto"/>
            <w:noWrap/>
            <w:vAlign w:val="bottom"/>
            <w:hideMark/>
          </w:tcPr>
          <w:p w14:paraId="22623A6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D67A7D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Pajštúnskej po Kopčiansku)</w:t>
            </w:r>
          </w:p>
        </w:tc>
        <w:tc>
          <w:tcPr>
            <w:tcW w:w="1252" w:type="dxa"/>
            <w:tcBorders>
              <w:top w:val="nil"/>
              <w:left w:val="nil"/>
              <w:bottom w:val="single" w:sz="4" w:space="0" w:color="auto"/>
              <w:right w:val="single" w:sz="4" w:space="0" w:color="auto"/>
            </w:tcBorders>
            <w:shd w:val="clear" w:color="auto" w:fill="FFFF00"/>
            <w:noWrap/>
            <w:vAlign w:val="bottom"/>
          </w:tcPr>
          <w:p w14:paraId="7C9E807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B3A9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28BC33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23D785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C716D8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Kopčianska</w:t>
            </w:r>
          </w:p>
        </w:tc>
        <w:tc>
          <w:tcPr>
            <w:tcW w:w="720" w:type="dxa"/>
            <w:tcBorders>
              <w:top w:val="nil"/>
              <w:left w:val="nil"/>
              <w:bottom w:val="single" w:sz="4" w:space="0" w:color="auto"/>
              <w:right w:val="single" w:sz="4" w:space="0" w:color="auto"/>
            </w:tcBorders>
            <w:shd w:val="clear" w:color="auto" w:fill="auto"/>
            <w:noWrap/>
            <w:vAlign w:val="bottom"/>
            <w:hideMark/>
          </w:tcPr>
          <w:p w14:paraId="7683BF9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3758EA4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91F8BA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2 500,25</w:t>
            </w:r>
          </w:p>
        </w:tc>
        <w:tc>
          <w:tcPr>
            <w:tcW w:w="1480" w:type="dxa"/>
            <w:tcBorders>
              <w:top w:val="nil"/>
              <w:left w:val="nil"/>
              <w:bottom w:val="single" w:sz="4" w:space="0" w:color="auto"/>
              <w:right w:val="single" w:sz="4" w:space="0" w:color="auto"/>
            </w:tcBorders>
            <w:shd w:val="clear" w:color="auto" w:fill="auto"/>
            <w:noWrap/>
            <w:vAlign w:val="bottom"/>
            <w:hideMark/>
          </w:tcPr>
          <w:p w14:paraId="7A3DE09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2DE911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Kopčianska - po štátnu hranicu</w:t>
            </w:r>
          </w:p>
        </w:tc>
        <w:tc>
          <w:tcPr>
            <w:tcW w:w="1252" w:type="dxa"/>
            <w:tcBorders>
              <w:top w:val="nil"/>
              <w:left w:val="nil"/>
              <w:bottom w:val="single" w:sz="4" w:space="0" w:color="auto"/>
              <w:right w:val="single" w:sz="4" w:space="0" w:color="auto"/>
            </w:tcBorders>
            <w:shd w:val="clear" w:color="auto" w:fill="FFFF00"/>
            <w:noWrap/>
            <w:vAlign w:val="bottom"/>
          </w:tcPr>
          <w:p w14:paraId="1F7035A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EC6566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EC888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163ACFE"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3F1D7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Kopčianska</w:t>
            </w:r>
          </w:p>
        </w:tc>
        <w:tc>
          <w:tcPr>
            <w:tcW w:w="720" w:type="dxa"/>
            <w:tcBorders>
              <w:top w:val="nil"/>
              <w:left w:val="nil"/>
              <w:bottom w:val="single" w:sz="4" w:space="0" w:color="auto"/>
              <w:right w:val="single" w:sz="4" w:space="0" w:color="auto"/>
            </w:tcBorders>
            <w:shd w:val="clear" w:color="auto" w:fill="auto"/>
            <w:noWrap/>
            <w:vAlign w:val="bottom"/>
            <w:hideMark/>
          </w:tcPr>
          <w:p w14:paraId="5F593E7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7DBEEAF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4A0B3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3 870,84</w:t>
            </w:r>
          </w:p>
        </w:tc>
        <w:tc>
          <w:tcPr>
            <w:tcW w:w="1480" w:type="dxa"/>
            <w:tcBorders>
              <w:top w:val="nil"/>
              <w:left w:val="nil"/>
              <w:bottom w:val="single" w:sz="4" w:space="0" w:color="auto"/>
              <w:right w:val="single" w:sz="4" w:space="0" w:color="auto"/>
            </w:tcBorders>
            <w:shd w:val="clear" w:color="auto" w:fill="auto"/>
            <w:noWrap/>
            <w:vAlign w:val="bottom"/>
            <w:hideMark/>
          </w:tcPr>
          <w:p w14:paraId="539CD0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1FEC10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Kopčianska - po štátnu hranicu</w:t>
            </w:r>
          </w:p>
        </w:tc>
        <w:tc>
          <w:tcPr>
            <w:tcW w:w="1252" w:type="dxa"/>
            <w:tcBorders>
              <w:top w:val="nil"/>
              <w:left w:val="nil"/>
              <w:bottom w:val="single" w:sz="4" w:space="0" w:color="auto"/>
              <w:right w:val="single" w:sz="4" w:space="0" w:color="auto"/>
            </w:tcBorders>
            <w:shd w:val="clear" w:color="auto" w:fill="FFFF00"/>
            <w:noWrap/>
            <w:vAlign w:val="bottom"/>
          </w:tcPr>
          <w:p w14:paraId="653F581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A237F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EEFCC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5045C45"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7F0522F"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498D9A9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58711BB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6418C3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311,81</w:t>
            </w:r>
          </w:p>
        </w:tc>
        <w:tc>
          <w:tcPr>
            <w:tcW w:w="1480" w:type="dxa"/>
            <w:tcBorders>
              <w:top w:val="nil"/>
              <w:left w:val="nil"/>
              <w:bottom w:val="single" w:sz="4" w:space="0" w:color="auto"/>
              <w:right w:val="single" w:sz="4" w:space="0" w:color="auto"/>
            </w:tcBorders>
            <w:shd w:val="clear" w:color="auto" w:fill="auto"/>
            <w:noWrap/>
            <w:vAlign w:val="bottom"/>
            <w:hideMark/>
          </w:tcPr>
          <w:p w14:paraId="1BAD8F3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C5C44B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 xml:space="preserve">odbočka TESCO (spojka </w:t>
            </w:r>
            <w:r w:rsidRPr="00182097">
              <w:rPr>
                <w:rFonts w:ascii="Arial" w:eastAsia="Times New Roman" w:hAnsi="Arial" w:cs="Arial"/>
                <w:color w:val="auto"/>
                <w:sz w:val="20"/>
                <w:szCs w:val="20"/>
                <w:lang w:bidi="ar-SA"/>
              </w:rPr>
              <w:lastRenderedPageBreak/>
              <w:t>Panónska - Budatínska)</w:t>
            </w:r>
          </w:p>
        </w:tc>
        <w:tc>
          <w:tcPr>
            <w:tcW w:w="1252" w:type="dxa"/>
            <w:tcBorders>
              <w:top w:val="nil"/>
              <w:left w:val="nil"/>
              <w:bottom w:val="single" w:sz="4" w:space="0" w:color="auto"/>
              <w:right w:val="single" w:sz="4" w:space="0" w:color="auto"/>
            </w:tcBorders>
            <w:shd w:val="clear" w:color="auto" w:fill="FFFF00"/>
            <w:noWrap/>
            <w:vAlign w:val="bottom"/>
          </w:tcPr>
          <w:p w14:paraId="2AC5E7F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561D35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F48E5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A76EB16"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354884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2CFDC58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1E8F471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A7645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147,11</w:t>
            </w:r>
          </w:p>
        </w:tc>
        <w:tc>
          <w:tcPr>
            <w:tcW w:w="1480" w:type="dxa"/>
            <w:tcBorders>
              <w:top w:val="nil"/>
              <w:left w:val="nil"/>
              <w:bottom w:val="single" w:sz="4" w:space="0" w:color="auto"/>
              <w:right w:val="single" w:sz="4" w:space="0" w:color="auto"/>
            </w:tcBorders>
            <w:shd w:val="clear" w:color="auto" w:fill="auto"/>
            <w:noWrap/>
            <w:vAlign w:val="bottom"/>
            <w:hideMark/>
          </w:tcPr>
          <w:p w14:paraId="25C265A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DC1B88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odbočka TESCO (spojka Panónska - Budatínska)</w:t>
            </w:r>
          </w:p>
        </w:tc>
        <w:tc>
          <w:tcPr>
            <w:tcW w:w="1252" w:type="dxa"/>
            <w:tcBorders>
              <w:top w:val="nil"/>
              <w:left w:val="nil"/>
              <w:bottom w:val="single" w:sz="4" w:space="0" w:color="auto"/>
              <w:right w:val="single" w:sz="4" w:space="0" w:color="auto"/>
            </w:tcBorders>
            <w:shd w:val="clear" w:color="auto" w:fill="FFFF00"/>
            <w:noWrap/>
            <w:vAlign w:val="bottom"/>
          </w:tcPr>
          <w:p w14:paraId="7BD0706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75E29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382580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BA8A20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F25AB3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13256ED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1E19E1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E4635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5 948,91</w:t>
            </w:r>
          </w:p>
        </w:tc>
        <w:tc>
          <w:tcPr>
            <w:tcW w:w="1480" w:type="dxa"/>
            <w:tcBorders>
              <w:top w:val="nil"/>
              <w:left w:val="nil"/>
              <w:bottom w:val="single" w:sz="4" w:space="0" w:color="auto"/>
              <w:right w:val="single" w:sz="4" w:space="0" w:color="auto"/>
            </w:tcBorders>
            <w:shd w:val="clear" w:color="auto" w:fill="auto"/>
            <w:noWrap/>
            <w:vAlign w:val="bottom"/>
            <w:hideMark/>
          </w:tcPr>
          <w:p w14:paraId="11C3044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188CAB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w:t>
            </w:r>
          </w:p>
        </w:tc>
        <w:tc>
          <w:tcPr>
            <w:tcW w:w="1252" w:type="dxa"/>
            <w:tcBorders>
              <w:top w:val="nil"/>
              <w:left w:val="nil"/>
              <w:bottom w:val="single" w:sz="4" w:space="0" w:color="auto"/>
              <w:right w:val="single" w:sz="4" w:space="0" w:color="auto"/>
            </w:tcBorders>
            <w:shd w:val="clear" w:color="auto" w:fill="FFFF00"/>
            <w:noWrap/>
            <w:vAlign w:val="bottom"/>
          </w:tcPr>
          <w:p w14:paraId="77D50ED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3A82C5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B92AB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94902D0"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F5C771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3951FF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19CD6A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885273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4 904,10</w:t>
            </w:r>
          </w:p>
        </w:tc>
        <w:tc>
          <w:tcPr>
            <w:tcW w:w="1480" w:type="dxa"/>
            <w:tcBorders>
              <w:top w:val="nil"/>
              <w:left w:val="nil"/>
              <w:bottom w:val="single" w:sz="4" w:space="0" w:color="auto"/>
              <w:right w:val="single" w:sz="4" w:space="0" w:color="auto"/>
            </w:tcBorders>
            <w:shd w:val="clear" w:color="auto" w:fill="auto"/>
            <w:noWrap/>
            <w:vAlign w:val="bottom"/>
            <w:hideMark/>
          </w:tcPr>
          <w:p w14:paraId="273E05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1726D4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w:t>
            </w:r>
          </w:p>
        </w:tc>
        <w:tc>
          <w:tcPr>
            <w:tcW w:w="1252" w:type="dxa"/>
            <w:tcBorders>
              <w:top w:val="nil"/>
              <w:left w:val="nil"/>
              <w:bottom w:val="single" w:sz="4" w:space="0" w:color="auto"/>
              <w:right w:val="single" w:sz="4" w:space="0" w:color="auto"/>
            </w:tcBorders>
            <w:shd w:val="clear" w:color="auto" w:fill="FFFF00"/>
            <w:noWrap/>
            <w:vAlign w:val="bottom"/>
          </w:tcPr>
          <w:p w14:paraId="6DD83AA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B4DFE8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2ADC1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9EAECCF"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0FDDDD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2633AFA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27E6AF3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DD185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130,90</w:t>
            </w:r>
          </w:p>
        </w:tc>
        <w:tc>
          <w:tcPr>
            <w:tcW w:w="1480" w:type="dxa"/>
            <w:tcBorders>
              <w:top w:val="nil"/>
              <w:left w:val="nil"/>
              <w:bottom w:val="single" w:sz="4" w:space="0" w:color="auto"/>
              <w:right w:val="single" w:sz="4" w:space="0" w:color="auto"/>
            </w:tcBorders>
            <w:shd w:val="clear" w:color="auto" w:fill="auto"/>
            <w:noWrap/>
            <w:vAlign w:val="bottom"/>
            <w:hideMark/>
          </w:tcPr>
          <w:p w14:paraId="57FB1E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7DF3CE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Bratská</w:t>
            </w:r>
          </w:p>
        </w:tc>
        <w:tc>
          <w:tcPr>
            <w:tcW w:w="1252" w:type="dxa"/>
            <w:tcBorders>
              <w:top w:val="nil"/>
              <w:left w:val="nil"/>
              <w:bottom w:val="single" w:sz="4" w:space="0" w:color="auto"/>
              <w:right w:val="single" w:sz="4" w:space="0" w:color="auto"/>
            </w:tcBorders>
            <w:shd w:val="clear" w:color="auto" w:fill="FFFF00"/>
            <w:noWrap/>
            <w:vAlign w:val="bottom"/>
          </w:tcPr>
          <w:p w14:paraId="2A31121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79096F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0FD211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9FF15C5"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48B944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09C4EB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29C6F9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670E08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532,36</w:t>
            </w:r>
          </w:p>
        </w:tc>
        <w:tc>
          <w:tcPr>
            <w:tcW w:w="1480" w:type="dxa"/>
            <w:tcBorders>
              <w:top w:val="nil"/>
              <w:left w:val="nil"/>
              <w:bottom w:val="single" w:sz="4" w:space="0" w:color="auto"/>
              <w:right w:val="single" w:sz="4" w:space="0" w:color="auto"/>
            </w:tcBorders>
            <w:shd w:val="clear" w:color="auto" w:fill="auto"/>
            <w:noWrap/>
            <w:vAlign w:val="bottom"/>
            <w:hideMark/>
          </w:tcPr>
          <w:p w14:paraId="536330A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F4E4FA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Bratská</w:t>
            </w:r>
          </w:p>
        </w:tc>
        <w:tc>
          <w:tcPr>
            <w:tcW w:w="1252" w:type="dxa"/>
            <w:tcBorders>
              <w:top w:val="nil"/>
              <w:left w:val="nil"/>
              <w:bottom w:val="single" w:sz="4" w:space="0" w:color="auto"/>
              <w:right w:val="single" w:sz="4" w:space="0" w:color="auto"/>
            </w:tcBorders>
            <w:shd w:val="clear" w:color="auto" w:fill="FFFF00"/>
            <w:noWrap/>
            <w:vAlign w:val="bottom"/>
          </w:tcPr>
          <w:p w14:paraId="1A53BE53"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B930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78EBE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E7D497C"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9F3156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7D88433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F88781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72F63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1 289,96</w:t>
            </w:r>
          </w:p>
        </w:tc>
        <w:tc>
          <w:tcPr>
            <w:tcW w:w="1480" w:type="dxa"/>
            <w:tcBorders>
              <w:top w:val="nil"/>
              <w:left w:val="nil"/>
              <w:bottom w:val="single" w:sz="4" w:space="0" w:color="auto"/>
              <w:right w:val="single" w:sz="4" w:space="0" w:color="auto"/>
            </w:tcBorders>
            <w:shd w:val="clear" w:color="auto" w:fill="auto"/>
            <w:noWrap/>
            <w:vAlign w:val="bottom"/>
            <w:hideMark/>
          </w:tcPr>
          <w:p w14:paraId="125CBEA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B0ACD4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Budatínska</w:t>
            </w:r>
          </w:p>
        </w:tc>
        <w:tc>
          <w:tcPr>
            <w:tcW w:w="1252" w:type="dxa"/>
            <w:tcBorders>
              <w:top w:val="nil"/>
              <w:left w:val="nil"/>
              <w:bottom w:val="single" w:sz="4" w:space="0" w:color="auto"/>
              <w:right w:val="single" w:sz="4" w:space="0" w:color="auto"/>
            </w:tcBorders>
            <w:shd w:val="clear" w:color="auto" w:fill="FFFF00"/>
            <w:noWrap/>
            <w:vAlign w:val="bottom"/>
          </w:tcPr>
          <w:p w14:paraId="3871267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DE1D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F29B7C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A35A0B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78BFE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6E6636E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25490F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4AEA6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2 133,57</w:t>
            </w:r>
          </w:p>
        </w:tc>
        <w:tc>
          <w:tcPr>
            <w:tcW w:w="1480" w:type="dxa"/>
            <w:tcBorders>
              <w:top w:val="nil"/>
              <w:left w:val="nil"/>
              <w:bottom w:val="single" w:sz="4" w:space="0" w:color="auto"/>
              <w:right w:val="single" w:sz="4" w:space="0" w:color="auto"/>
            </w:tcBorders>
            <w:shd w:val="clear" w:color="auto" w:fill="auto"/>
            <w:noWrap/>
            <w:vAlign w:val="bottom"/>
            <w:hideMark/>
          </w:tcPr>
          <w:p w14:paraId="120EC5D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BC77AF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Budatínska</w:t>
            </w:r>
          </w:p>
        </w:tc>
        <w:tc>
          <w:tcPr>
            <w:tcW w:w="1252" w:type="dxa"/>
            <w:tcBorders>
              <w:top w:val="nil"/>
              <w:left w:val="nil"/>
              <w:bottom w:val="single" w:sz="4" w:space="0" w:color="auto"/>
              <w:right w:val="single" w:sz="4" w:space="0" w:color="auto"/>
            </w:tcBorders>
            <w:shd w:val="clear" w:color="auto" w:fill="FFFF00"/>
            <w:noWrap/>
            <w:vAlign w:val="bottom"/>
          </w:tcPr>
          <w:p w14:paraId="0EC5AE6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C14AC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5DF96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3C20D6E"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6642E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0C5CAFC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5AD012F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B75B93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5 754,55</w:t>
            </w:r>
          </w:p>
        </w:tc>
        <w:tc>
          <w:tcPr>
            <w:tcW w:w="1480" w:type="dxa"/>
            <w:tcBorders>
              <w:top w:val="nil"/>
              <w:left w:val="nil"/>
              <w:bottom w:val="single" w:sz="4" w:space="0" w:color="auto"/>
              <w:right w:val="single" w:sz="4" w:space="0" w:color="auto"/>
            </w:tcBorders>
            <w:shd w:val="clear" w:color="auto" w:fill="auto"/>
            <w:noWrap/>
            <w:vAlign w:val="bottom"/>
            <w:hideMark/>
          </w:tcPr>
          <w:p w14:paraId="6E4E96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8027FD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Einsteinova</w:t>
            </w:r>
          </w:p>
        </w:tc>
        <w:tc>
          <w:tcPr>
            <w:tcW w:w="1252" w:type="dxa"/>
            <w:tcBorders>
              <w:top w:val="nil"/>
              <w:left w:val="nil"/>
              <w:bottom w:val="single" w:sz="4" w:space="0" w:color="auto"/>
              <w:right w:val="single" w:sz="4" w:space="0" w:color="auto"/>
            </w:tcBorders>
            <w:shd w:val="clear" w:color="auto" w:fill="FFFF00"/>
            <w:noWrap/>
            <w:vAlign w:val="bottom"/>
          </w:tcPr>
          <w:p w14:paraId="72EF033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65A4F7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1A721A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702149A"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68A1D0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1B88C79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95D1C0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0A342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714,42</w:t>
            </w:r>
          </w:p>
        </w:tc>
        <w:tc>
          <w:tcPr>
            <w:tcW w:w="1480" w:type="dxa"/>
            <w:tcBorders>
              <w:top w:val="nil"/>
              <w:left w:val="nil"/>
              <w:bottom w:val="single" w:sz="4" w:space="0" w:color="auto"/>
              <w:right w:val="single" w:sz="4" w:space="0" w:color="auto"/>
            </w:tcBorders>
            <w:shd w:val="clear" w:color="auto" w:fill="auto"/>
            <w:noWrap/>
            <w:vAlign w:val="bottom"/>
            <w:hideMark/>
          </w:tcPr>
          <w:p w14:paraId="067EB72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645DD0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Rusovská</w:t>
            </w:r>
          </w:p>
        </w:tc>
        <w:tc>
          <w:tcPr>
            <w:tcW w:w="1252" w:type="dxa"/>
            <w:tcBorders>
              <w:top w:val="nil"/>
              <w:left w:val="nil"/>
              <w:bottom w:val="single" w:sz="4" w:space="0" w:color="auto"/>
              <w:right w:val="single" w:sz="4" w:space="0" w:color="auto"/>
            </w:tcBorders>
            <w:shd w:val="clear" w:color="auto" w:fill="FFFF00"/>
            <w:noWrap/>
            <w:vAlign w:val="bottom"/>
          </w:tcPr>
          <w:p w14:paraId="013CA79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F6FE9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9298F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53B33DA"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5DD3F3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33CFB69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429C97D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C7B17C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275,24</w:t>
            </w:r>
          </w:p>
        </w:tc>
        <w:tc>
          <w:tcPr>
            <w:tcW w:w="1480" w:type="dxa"/>
            <w:tcBorders>
              <w:top w:val="nil"/>
              <w:left w:val="nil"/>
              <w:bottom w:val="single" w:sz="4" w:space="0" w:color="auto"/>
              <w:right w:val="single" w:sz="4" w:space="0" w:color="auto"/>
            </w:tcBorders>
            <w:shd w:val="clear" w:color="auto" w:fill="auto"/>
            <w:noWrap/>
            <w:vAlign w:val="bottom"/>
            <w:hideMark/>
          </w:tcPr>
          <w:p w14:paraId="694B4D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8F5D4D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Vyšehradská</w:t>
            </w:r>
          </w:p>
        </w:tc>
        <w:tc>
          <w:tcPr>
            <w:tcW w:w="1252" w:type="dxa"/>
            <w:tcBorders>
              <w:top w:val="nil"/>
              <w:left w:val="nil"/>
              <w:bottom w:val="single" w:sz="4" w:space="0" w:color="auto"/>
              <w:right w:val="single" w:sz="4" w:space="0" w:color="auto"/>
            </w:tcBorders>
            <w:shd w:val="clear" w:color="auto" w:fill="FFFF00"/>
            <w:noWrap/>
            <w:vAlign w:val="bottom"/>
          </w:tcPr>
          <w:p w14:paraId="59F354F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0F29D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BC44FE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E91223"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B411C9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Údernícka</w:t>
            </w:r>
          </w:p>
        </w:tc>
        <w:tc>
          <w:tcPr>
            <w:tcW w:w="720" w:type="dxa"/>
            <w:tcBorders>
              <w:top w:val="nil"/>
              <w:left w:val="nil"/>
              <w:bottom w:val="single" w:sz="4" w:space="0" w:color="auto"/>
              <w:right w:val="single" w:sz="4" w:space="0" w:color="auto"/>
            </w:tcBorders>
            <w:shd w:val="clear" w:color="auto" w:fill="auto"/>
            <w:noWrap/>
            <w:vAlign w:val="bottom"/>
            <w:hideMark/>
          </w:tcPr>
          <w:p w14:paraId="5BF2CA5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0C4A0EC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25BC9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542,79</w:t>
            </w:r>
          </w:p>
        </w:tc>
        <w:tc>
          <w:tcPr>
            <w:tcW w:w="1480" w:type="dxa"/>
            <w:tcBorders>
              <w:top w:val="nil"/>
              <w:left w:val="nil"/>
              <w:bottom w:val="single" w:sz="4" w:space="0" w:color="auto"/>
              <w:right w:val="single" w:sz="4" w:space="0" w:color="auto"/>
            </w:tcBorders>
            <w:shd w:val="clear" w:color="auto" w:fill="auto"/>
            <w:noWrap/>
            <w:vAlign w:val="bottom"/>
            <w:hideMark/>
          </w:tcPr>
          <w:p w14:paraId="12C0AD9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4D077A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Údernícka</w:t>
            </w:r>
          </w:p>
        </w:tc>
        <w:tc>
          <w:tcPr>
            <w:tcW w:w="1252" w:type="dxa"/>
            <w:tcBorders>
              <w:top w:val="nil"/>
              <w:left w:val="nil"/>
              <w:bottom w:val="single" w:sz="4" w:space="0" w:color="auto"/>
              <w:right w:val="single" w:sz="4" w:space="0" w:color="auto"/>
            </w:tcBorders>
            <w:shd w:val="clear" w:color="auto" w:fill="FFFF00"/>
            <w:noWrap/>
            <w:vAlign w:val="bottom"/>
          </w:tcPr>
          <w:p w14:paraId="4C8B674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B0539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6E4F6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E0929FB"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4699BE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Údernícka</w:t>
            </w:r>
          </w:p>
        </w:tc>
        <w:tc>
          <w:tcPr>
            <w:tcW w:w="720" w:type="dxa"/>
            <w:tcBorders>
              <w:top w:val="nil"/>
              <w:left w:val="nil"/>
              <w:bottom w:val="single" w:sz="4" w:space="0" w:color="auto"/>
              <w:right w:val="single" w:sz="4" w:space="0" w:color="auto"/>
            </w:tcBorders>
            <w:shd w:val="clear" w:color="auto" w:fill="auto"/>
            <w:noWrap/>
            <w:vAlign w:val="bottom"/>
            <w:hideMark/>
          </w:tcPr>
          <w:p w14:paraId="028E1EC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213F341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BE765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279,17</w:t>
            </w:r>
          </w:p>
        </w:tc>
        <w:tc>
          <w:tcPr>
            <w:tcW w:w="1480" w:type="dxa"/>
            <w:tcBorders>
              <w:top w:val="nil"/>
              <w:left w:val="nil"/>
              <w:bottom w:val="single" w:sz="4" w:space="0" w:color="auto"/>
              <w:right w:val="single" w:sz="4" w:space="0" w:color="auto"/>
            </w:tcBorders>
            <w:shd w:val="clear" w:color="auto" w:fill="auto"/>
            <w:noWrap/>
            <w:vAlign w:val="bottom"/>
            <w:hideMark/>
          </w:tcPr>
          <w:p w14:paraId="75CE5DC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8F0F018"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Údernícka</w:t>
            </w:r>
          </w:p>
        </w:tc>
        <w:tc>
          <w:tcPr>
            <w:tcW w:w="1252" w:type="dxa"/>
            <w:tcBorders>
              <w:top w:val="nil"/>
              <w:left w:val="nil"/>
              <w:bottom w:val="single" w:sz="4" w:space="0" w:color="auto"/>
              <w:right w:val="single" w:sz="4" w:space="0" w:color="auto"/>
            </w:tcBorders>
            <w:shd w:val="clear" w:color="auto" w:fill="FFFF00"/>
            <w:noWrap/>
            <w:vAlign w:val="bottom"/>
          </w:tcPr>
          <w:p w14:paraId="1E3776C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D565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96320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D5BC28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09C3EF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Antolská</w:t>
            </w:r>
          </w:p>
        </w:tc>
        <w:tc>
          <w:tcPr>
            <w:tcW w:w="720" w:type="dxa"/>
            <w:tcBorders>
              <w:top w:val="nil"/>
              <w:left w:val="nil"/>
              <w:bottom w:val="single" w:sz="4" w:space="0" w:color="auto"/>
              <w:right w:val="single" w:sz="4" w:space="0" w:color="auto"/>
            </w:tcBorders>
            <w:shd w:val="clear" w:color="auto" w:fill="auto"/>
            <w:noWrap/>
            <w:vAlign w:val="bottom"/>
            <w:hideMark/>
          </w:tcPr>
          <w:p w14:paraId="5527D60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744ABE0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68290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525,96</w:t>
            </w:r>
          </w:p>
        </w:tc>
        <w:tc>
          <w:tcPr>
            <w:tcW w:w="1480" w:type="dxa"/>
            <w:tcBorders>
              <w:top w:val="nil"/>
              <w:left w:val="nil"/>
              <w:bottom w:val="single" w:sz="4" w:space="0" w:color="auto"/>
              <w:right w:val="single" w:sz="4" w:space="0" w:color="auto"/>
            </w:tcBorders>
            <w:shd w:val="clear" w:color="auto" w:fill="auto"/>
            <w:noWrap/>
            <w:vAlign w:val="bottom"/>
            <w:hideMark/>
          </w:tcPr>
          <w:p w14:paraId="20FB6E6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8C826E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Antolská</w:t>
            </w:r>
          </w:p>
        </w:tc>
        <w:tc>
          <w:tcPr>
            <w:tcW w:w="1252" w:type="dxa"/>
            <w:tcBorders>
              <w:top w:val="nil"/>
              <w:left w:val="nil"/>
              <w:bottom w:val="single" w:sz="4" w:space="0" w:color="auto"/>
              <w:right w:val="single" w:sz="4" w:space="0" w:color="auto"/>
            </w:tcBorders>
            <w:shd w:val="clear" w:color="auto" w:fill="FFFF00"/>
            <w:noWrap/>
            <w:vAlign w:val="bottom"/>
          </w:tcPr>
          <w:p w14:paraId="618A88C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ADE7A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C9BBAD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5E199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44217D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Antolská</w:t>
            </w:r>
          </w:p>
        </w:tc>
        <w:tc>
          <w:tcPr>
            <w:tcW w:w="720" w:type="dxa"/>
            <w:tcBorders>
              <w:top w:val="nil"/>
              <w:left w:val="nil"/>
              <w:bottom w:val="single" w:sz="4" w:space="0" w:color="auto"/>
              <w:right w:val="single" w:sz="4" w:space="0" w:color="auto"/>
            </w:tcBorders>
            <w:shd w:val="clear" w:color="auto" w:fill="auto"/>
            <w:noWrap/>
            <w:vAlign w:val="bottom"/>
            <w:hideMark/>
          </w:tcPr>
          <w:p w14:paraId="5698B34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3B22520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EB2C3D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1 402,68</w:t>
            </w:r>
          </w:p>
        </w:tc>
        <w:tc>
          <w:tcPr>
            <w:tcW w:w="1480" w:type="dxa"/>
            <w:tcBorders>
              <w:top w:val="nil"/>
              <w:left w:val="nil"/>
              <w:bottom w:val="single" w:sz="4" w:space="0" w:color="auto"/>
              <w:right w:val="single" w:sz="4" w:space="0" w:color="auto"/>
            </w:tcBorders>
            <w:shd w:val="clear" w:color="auto" w:fill="auto"/>
            <w:noWrap/>
            <w:vAlign w:val="bottom"/>
            <w:hideMark/>
          </w:tcPr>
          <w:p w14:paraId="1B0F15E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CC6E9E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Antolská</w:t>
            </w:r>
          </w:p>
        </w:tc>
        <w:tc>
          <w:tcPr>
            <w:tcW w:w="1252" w:type="dxa"/>
            <w:tcBorders>
              <w:top w:val="nil"/>
              <w:left w:val="nil"/>
              <w:bottom w:val="single" w:sz="4" w:space="0" w:color="auto"/>
              <w:right w:val="single" w:sz="4" w:space="0" w:color="auto"/>
            </w:tcBorders>
            <w:shd w:val="clear" w:color="auto" w:fill="FFFF00"/>
            <w:noWrap/>
            <w:vAlign w:val="bottom"/>
          </w:tcPr>
          <w:p w14:paraId="6607E6E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8314D2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668F3C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BEBEAD"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C08F4D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Betliarska</w:t>
            </w:r>
          </w:p>
        </w:tc>
        <w:tc>
          <w:tcPr>
            <w:tcW w:w="720" w:type="dxa"/>
            <w:tcBorders>
              <w:top w:val="nil"/>
              <w:left w:val="nil"/>
              <w:bottom w:val="single" w:sz="4" w:space="0" w:color="auto"/>
              <w:right w:val="single" w:sz="4" w:space="0" w:color="auto"/>
            </w:tcBorders>
            <w:shd w:val="clear" w:color="auto" w:fill="auto"/>
            <w:noWrap/>
            <w:vAlign w:val="bottom"/>
            <w:hideMark/>
          </w:tcPr>
          <w:p w14:paraId="3EA602B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1C4320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EC00BC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2 609,82</w:t>
            </w:r>
          </w:p>
        </w:tc>
        <w:tc>
          <w:tcPr>
            <w:tcW w:w="1480" w:type="dxa"/>
            <w:tcBorders>
              <w:top w:val="nil"/>
              <w:left w:val="nil"/>
              <w:bottom w:val="single" w:sz="4" w:space="0" w:color="auto"/>
              <w:right w:val="single" w:sz="4" w:space="0" w:color="auto"/>
            </w:tcBorders>
            <w:shd w:val="clear" w:color="auto" w:fill="auto"/>
            <w:noWrap/>
            <w:vAlign w:val="bottom"/>
            <w:hideMark/>
          </w:tcPr>
          <w:p w14:paraId="0891F92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3109F7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Betliarska (od Jantárovej)</w:t>
            </w:r>
          </w:p>
        </w:tc>
        <w:tc>
          <w:tcPr>
            <w:tcW w:w="1252" w:type="dxa"/>
            <w:tcBorders>
              <w:top w:val="nil"/>
              <w:left w:val="nil"/>
              <w:bottom w:val="single" w:sz="4" w:space="0" w:color="auto"/>
              <w:right w:val="single" w:sz="4" w:space="0" w:color="auto"/>
            </w:tcBorders>
            <w:shd w:val="clear" w:color="auto" w:fill="FFFF00"/>
            <w:noWrap/>
            <w:vAlign w:val="bottom"/>
          </w:tcPr>
          <w:p w14:paraId="0FC3797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916C7A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9F554B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993328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7A5CB6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lastRenderedPageBreak/>
              <w:t>Betliarska</w:t>
            </w:r>
          </w:p>
        </w:tc>
        <w:tc>
          <w:tcPr>
            <w:tcW w:w="720" w:type="dxa"/>
            <w:tcBorders>
              <w:top w:val="nil"/>
              <w:left w:val="nil"/>
              <w:bottom w:val="single" w:sz="4" w:space="0" w:color="auto"/>
              <w:right w:val="single" w:sz="4" w:space="0" w:color="auto"/>
            </w:tcBorders>
            <w:shd w:val="clear" w:color="auto" w:fill="auto"/>
            <w:noWrap/>
            <w:vAlign w:val="bottom"/>
            <w:hideMark/>
          </w:tcPr>
          <w:p w14:paraId="6E796FC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3C32A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152679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2 137,46</w:t>
            </w:r>
          </w:p>
        </w:tc>
        <w:tc>
          <w:tcPr>
            <w:tcW w:w="1480" w:type="dxa"/>
            <w:tcBorders>
              <w:top w:val="nil"/>
              <w:left w:val="nil"/>
              <w:bottom w:val="single" w:sz="4" w:space="0" w:color="auto"/>
              <w:right w:val="single" w:sz="4" w:space="0" w:color="auto"/>
            </w:tcBorders>
            <w:shd w:val="clear" w:color="auto" w:fill="auto"/>
            <w:noWrap/>
            <w:vAlign w:val="bottom"/>
            <w:hideMark/>
          </w:tcPr>
          <w:p w14:paraId="415CED1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501428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Betliarska (od Jantárovej)</w:t>
            </w:r>
          </w:p>
        </w:tc>
        <w:tc>
          <w:tcPr>
            <w:tcW w:w="1252" w:type="dxa"/>
            <w:tcBorders>
              <w:top w:val="nil"/>
              <w:left w:val="nil"/>
              <w:bottom w:val="single" w:sz="4" w:space="0" w:color="auto"/>
              <w:right w:val="single" w:sz="4" w:space="0" w:color="auto"/>
            </w:tcBorders>
            <w:shd w:val="clear" w:color="auto" w:fill="FFFF00"/>
            <w:noWrap/>
            <w:vAlign w:val="bottom"/>
          </w:tcPr>
          <w:p w14:paraId="3C6242C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0A9CC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09BC8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30A5CB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F0665E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Budatínska</w:t>
            </w:r>
          </w:p>
        </w:tc>
        <w:tc>
          <w:tcPr>
            <w:tcW w:w="720" w:type="dxa"/>
            <w:tcBorders>
              <w:top w:val="nil"/>
              <w:left w:val="nil"/>
              <w:bottom w:val="single" w:sz="4" w:space="0" w:color="auto"/>
              <w:right w:val="single" w:sz="4" w:space="0" w:color="auto"/>
            </w:tcBorders>
            <w:shd w:val="clear" w:color="auto" w:fill="auto"/>
            <w:noWrap/>
            <w:vAlign w:val="bottom"/>
            <w:hideMark/>
          </w:tcPr>
          <w:p w14:paraId="4380D26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014475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5023FA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2 573,99</w:t>
            </w:r>
          </w:p>
        </w:tc>
        <w:tc>
          <w:tcPr>
            <w:tcW w:w="1480" w:type="dxa"/>
            <w:tcBorders>
              <w:top w:val="nil"/>
              <w:left w:val="nil"/>
              <w:bottom w:val="single" w:sz="4" w:space="0" w:color="auto"/>
              <w:right w:val="single" w:sz="4" w:space="0" w:color="auto"/>
            </w:tcBorders>
            <w:shd w:val="clear" w:color="auto" w:fill="auto"/>
            <w:noWrap/>
            <w:vAlign w:val="bottom"/>
            <w:hideMark/>
          </w:tcPr>
          <w:p w14:paraId="2250E27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40C4E7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Budatínska (od Lietavskej)</w:t>
            </w:r>
          </w:p>
        </w:tc>
        <w:tc>
          <w:tcPr>
            <w:tcW w:w="1252" w:type="dxa"/>
            <w:tcBorders>
              <w:top w:val="nil"/>
              <w:left w:val="nil"/>
              <w:bottom w:val="single" w:sz="4" w:space="0" w:color="auto"/>
              <w:right w:val="single" w:sz="4" w:space="0" w:color="auto"/>
            </w:tcBorders>
            <w:shd w:val="clear" w:color="auto" w:fill="FFFF00"/>
            <w:noWrap/>
            <w:vAlign w:val="bottom"/>
          </w:tcPr>
          <w:p w14:paraId="372BDCC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C200E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A8AD3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6D30FD0"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F93BFB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Budatínska</w:t>
            </w:r>
          </w:p>
        </w:tc>
        <w:tc>
          <w:tcPr>
            <w:tcW w:w="720" w:type="dxa"/>
            <w:tcBorders>
              <w:top w:val="nil"/>
              <w:left w:val="nil"/>
              <w:bottom w:val="single" w:sz="4" w:space="0" w:color="auto"/>
              <w:right w:val="single" w:sz="4" w:space="0" w:color="auto"/>
            </w:tcBorders>
            <w:shd w:val="clear" w:color="auto" w:fill="auto"/>
            <w:noWrap/>
            <w:vAlign w:val="bottom"/>
            <w:hideMark/>
          </w:tcPr>
          <w:p w14:paraId="422F4E5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2BDC23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751DB7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2 991,66</w:t>
            </w:r>
          </w:p>
        </w:tc>
        <w:tc>
          <w:tcPr>
            <w:tcW w:w="1480" w:type="dxa"/>
            <w:tcBorders>
              <w:top w:val="nil"/>
              <w:left w:val="nil"/>
              <w:bottom w:val="single" w:sz="4" w:space="0" w:color="auto"/>
              <w:right w:val="single" w:sz="4" w:space="0" w:color="auto"/>
            </w:tcBorders>
            <w:shd w:val="clear" w:color="auto" w:fill="auto"/>
            <w:noWrap/>
            <w:vAlign w:val="bottom"/>
            <w:hideMark/>
          </w:tcPr>
          <w:p w14:paraId="5A5E78B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5490B2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Budatínska (od Lietavskej)</w:t>
            </w:r>
          </w:p>
        </w:tc>
        <w:tc>
          <w:tcPr>
            <w:tcW w:w="1252" w:type="dxa"/>
            <w:tcBorders>
              <w:top w:val="nil"/>
              <w:left w:val="nil"/>
              <w:bottom w:val="single" w:sz="4" w:space="0" w:color="auto"/>
              <w:right w:val="single" w:sz="4" w:space="0" w:color="auto"/>
            </w:tcBorders>
            <w:shd w:val="clear" w:color="auto" w:fill="FFFF00"/>
            <w:noWrap/>
            <w:vAlign w:val="bottom"/>
          </w:tcPr>
          <w:p w14:paraId="0E3E6DE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0B05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D9C7CF"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DE356C9"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A12809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 cesta</w:t>
            </w:r>
          </w:p>
        </w:tc>
        <w:tc>
          <w:tcPr>
            <w:tcW w:w="720" w:type="dxa"/>
            <w:tcBorders>
              <w:top w:val="nil"/>
              <w:left w:val="nil"/>
              <w:bottom w:val="single" w:sz="4" w:space="0" w:color="auto"/>
              <w:right w:val="single" w:sz="4" w:space="0" w:color="auto"/>
            </w:tcBorders>
            <w:shd w:val="clear" w:color="auto" w:fill="auto"/>
            <w:noWrap/>
            <w:vAlign w:val="bottom"/>
            <w:hideMark/>
          </w:tcPr>
          <w:p w14:paraId="22DB2AF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D0D36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FD33B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1 182,81</w:t>
            </w:r>
          </w:p>
        </w:tc>
        <w:tc>
          <w:tcPr>
            <w:tcW w:w="1480" w:type="dxa"/>
            <w:tcBorders>
              <w:top w:val="nil"/>
              <w:left w:val="nil"/>
              <w:bottom w:val="single" w:sz="4" w:space="0" w:color="auto"/>
              <w:right w:val="single" w:sz="4" w:space="0" w:color="auto"/>
            </w:tcBorders>
            <w:shd w:val="clear" w:color="auto" w:fill="auto"/>
            <w:noWrap/>
            <w:vAlign w:val="bottom"/>
            <w:hideMark/>
          </w:tcPr>
          <w:p w14:paraId="22B5BF0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16D8D2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Jantárová cesta (od Pajštúnskej po Vyšehradskú)</w:t>
            </w:r>
          </w:p>
        </w:tc>
        <w:tc>
          <w:tcPr>
            <w:tcW w:w="1252" w:type="dxa"/>
            <w:tcBorders>
              <w:top w:val="nil"/>
              <w:left w:val="nil"/>
              <w:bottom w:val="single" w:sz="4" w:space="0" w:color="auto"/>
              <w:right w:val="single" w:sz="4" w:space="0" w:color="auto"/>
            </w:tcBorders>
            <w:shd w:val="clear" w:color="auto" w:fill="FFFF00"/>
            <w:noWrap/>
            <w:vAlign w:val="bottom"/>
          </w:tcPr>
          <w:p w14:paraId="52CD4B2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C8777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9C3D2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E2C0FB9"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58557C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 cesta</w:t>
            </w:r>
          </w:p>
        </w:tc>
        <w:tc>
          <w:tcPr>
            <w:tcW w:w="720" w:type="dxa"/>
            <w:tcBorders>
              <w:top w:val="nil"/>
              <w:left w:val="nil"/>
              <w:bottom w:val="single" w:sz="4" w:space="0" w:color="auto"/>
              <w:right w:val="single" w:sz="4" w:space="0" w:color="auto"/>
            </w:tcBorders>
            <w:shd w:val="clear" w:color="auto" w:fill="auto"/>
            <w:noWrap/>
            <w:vAlign w:val="bottom"/>
            <w:hideMark/>
          </w:tcPr>
          <w:p w14:paraId="17844ED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9D0A1A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3D796C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2 632,14</w:t>
            </w:r>
          </w:p>
        </w:tc>
        <w:tc>
          <w:tcPr>
            <w:tcW w:w="1480" w:type="dxa"/>
            <w:tcBorders>
              <w:top w:val="nil"/>
              <w:left w:val="nil"/>
              <w:bottom w:val="single" w:sz="4" w:space="0" w:color="auto"/>
              <w:right w:val="single" w:sz="4" w:space="0" w:color="auto"/>
            </w:tcBorders>
            <w:shd w:val="clear" w:color="auto" w:fill="auto"/>
            <w:noWrap/>
            <w:vAlign w:val="bottom"/>
            <w:hideMark/>
          </w:tcPr>
          <w:p w14:paraId="60C0592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2A5AC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Jantárova cesta (od Pajštúnskej po Vyšehradskú)</w:t>
            </w:r>
          </w:p>
        </w:tc>
        <w:tc>
          <w:tcPr>
            <w:tcW w:w="1252" w:type="dxa"/>
            <w:tcBorders>
              <w:top w:val="nil"/>
              <w:left w:val="nil"/>
              <w:bottom w:val="single" w:sz="4" w:space="0" w:color="auto"/>
              <w:right w:val="single" w:sz="4" w:space="0" w:color="auto"/>
            </w:tcBorders>
            <w:shd w:val="clear" w:color="auto" w:fill="FFFF00"/>
            <w:noWrap/>
            <w:vAlign w:val="bottom"/>
          </w:tcPr>
          <w:p w14:paraId="49EA7EE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135D9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FAB63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B0CD80C"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B64269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Jiráskova</w:t>
            </w:r>
          </w:p>
        </w:tc>
        <w:tc>
          <w:tcPr>
            <w:tcW w:w="720" w:type="dxa"/>
            <w:tcBorders>
              <w:top w:val="nil"/>
              <w:left w:val="nil"/>
              <w:bottom w:val="single" w:sz="4" w:space="0" w:color="auto"/>
              <w:right w:val="single" w:sz="4" w:space="0" w:color="auto"/>
            </w:tcBorders>
            <w:shd w:val="clear" w:color="auto" w:fill="auto"/>
            <w:noWrap/>
            <w:vAlign w:val="bottom"/>
            <w:hideMark/>
          </w:tcPr>
          <w:p w14:paraId="3C2853F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722A8C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5651BB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2 318,29</w:t>
            </w:r>
          </w:p>
        </w:tc>
        <w:tc>
          <w:tcPr>
            <w:tcW w:w="1480" w:type="dxa"/>
            <w:tcBorders>
              <w:top w:val="nil"/>
              <w:left w:val="nil"/>
              <w:bottom w:val="single" w:sz="4" w:space="0" w:color="auto"/>
              <w:right w:val="single" w:sz="4" w:space="0" w:color="auto"/>
            </w:tcBorders>
            <w:shd w:val="clear" w:color="auto" w:fill="auto"/>
            <w:noWrap/>
            <w:vAlign w:val="bottom"/>
            <w:hideMark/>
          </w:tcPr>
          <w:p w14:paraId="72E580E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98F82B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Jiráskova (od Pajštúnskej)</w:t>
            </w:r>
          </w:p>
        </w:tc>
        <w:tc>
          <w:tcPr>
            <w:tcW w:w="1252" w:type="dxa"/>
            <w:tcBorders>
              <w:top w:val="nil"/>
              <w:left w:val="nil"/>
              <w:bottom w:val="single" w:sz="4" w:space="0" w:color="auto"/>
              <w:right w:val="single" w:sz="4" w:space="0" w:color="auto"/>
            </w:tcBorders>
            <w:shd w:val="clear" w:color="auto" w:fill="FFFF00"/>
            <w:noWrap/>
            <w:vAlign w:val="bottom"/>
          </w:tcPr>
          <w:p w14:paraId="4197CF6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FC591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F39E4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ABE1D0F"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6C929A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Jiráskova</w:t>
            </w:r>
          </w:p>
        </w:tc>
        <w:tc>
          <w:tcPr>
            <w:tcW w:w="720" w:type="dxa"/>
            <w:tcBorders>
              <w:top w:val="nil"/>
              <w:left w:val="nil"/>
              <w:bottom w:val="single" w:sz="4" w:space="0" w:color="auto"/>
              <w:right w:val="single" w:sz="4" w:space="0" w:color="auto"/>
            </w:tcBorders>
            <w:shd w:val="clear" w:color="auto" w:fill="auto"/>
            <w:noWrap/>
            <w:vAlign w:val="bottom"/>
            <w:hideMark/>
          </w:tcPr>
          <w:p w14:paraId="4E50286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742B332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857999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2 126,27</w:t>
            </w:r>
          </w:p>
        </w:tc>
        <w:tc>
          <w:tcPr>
            <w:tcW w:w="1480" w:type="dxa"/>
            <w:tcBorders>
              <w:top w:val="nil"/>
              <w:left w:val="nil"/>
              <w:bottom w:val="single" w:sz="4" w:space="0" w:color="auto"/>
              <w:right w:val="single" w:sz="4" w:space="0" w:color="auto"/>
            </w:tcBorders>
            <w:shd w:val="clear" w:color="auto" w:fill="auto"/>
            <w:noWrap/>
            <w:vAlign w:val="bottom"/>
            <w:hideMark/>
          </w:tcPr>
          <w:p w14:paraId="13AD32D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6853AC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Jiráskova (od Pajštúnskej)</w:t>
            </w:r>
          </w:p>
        </w:tc>
        <w:tc>
          <w:tcPr>
            <w:tcW w:w="1252" w:type="dxa"/>
            <w:tcBorders>
              <w:top w:val="nil"/>
              <w:left w:val="nil"/>
              <w:bottom w:val="single" w:sz="4" w:space="0" w:color="auto"/>
              <w:right w:val="single" w:sz="4" w:space="0" w:color="auto"/>
            </w:tcBorders>
            <w:shd w:val="clear" w:color="auto" w:fill="FFFF00"/>
            <w:noWrap/>
            <w:vAlign w:val="bottom"/>
          </w:tcPr>
          <w:p w14:paraId="702CACB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EC0E1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6E5D8E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6FF6A5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A6DA2D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Kutlíkova</w:t>
            </w:r>
          </w:p>
        </w:tc>
        <w:tc>
          <w:tcPr>
            <w:tcW w:w="720" w:type="dxa"/>
            <w:tcBorders>
              <w:top w:val="nil"/>
              <w:left w:val="nil"/>
              <w:bottom w:val="single" w:sz="4" w:space="0" w:color="auto"/>
              <w:right w:val="single" w:sz="4" w:space="0" w:color="auto"/>
            </w:tcBorders>
            <w:shd w:val="clear" w:color="auto" w:fill="auto"/>
            <w:noWrap/>
            <w:vAlign w:val="bottom"/>
            <w:hideMark/>
          </w:tcPr>
          <w:p w14:paraId="4B0BE1A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21DC803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32F687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4 978,59</w:t>
            </w:r>
          </w:p>
        </w:tc>
        <w:tc>
          <w:tcPr>
            <w:tcW w:w="1480" w:type="dxa"/>
            <w:tcBorders>
              <w:top w:val="nil"/>
              <w:left w:val="nil"/>
              <w:bottom w:val="single" w:sz="4" w:space="0" w:color="auto"/>
              <w:right w:val="single" w:sz="4" w:space="0" w:color="auto"/>
            </w:tcBorders>
            <w:shd w:val="clear" w:color="auto" w:fill="auto"/>
            <w:noWrap/>
            <w:vAlign w:val="bottom"/>
            <w:hideMark/>
          </w:tcPr>
          <w:p w14:paraId="6CC776B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B215FD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Kutlíkova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0A6742A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73EDC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876F77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99C4041"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F9F5F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Kutlíkova</w:t>
            </w:r>
          </w:p>
        </w:tc>
        <w:tc>
          <w:tcPr>
            <w:tcW w:w="720" w:type="dxa"/>
            <w:tcBorders>
              <w:top w:val="nil"/>
              <w:left w:val="nil"/>
              <w:bottom w:val="single" w:sz="4" w:space="0" w:color="auto"/>
              <w:right w:val="single" w:sz="4" w:space="0" w:color="auto"/>
            </w:tcBorders>
            <w:shd w:val="clear" w:color="auto" w:fill="auto"/>
            <w:noWrap/>
            <w:vAlign w:val="bottom"/>
            <w:hideMark/>
          </w:tcPr>
          <w:p w14:paraId="1023622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387A19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F40D70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2 547,98</w:t>
            </w:r>
          </w:p>
        </w:tc>
        <w:tc>
          <w:tcPr>
            <w:tcW w:w="1480" w:type="dxa"/>
            <w:tcBorders>
              <w:top w:val="nil"/>
              <w:left w:val="nil"/>
              <w:bottom w:val="single" w:sz="4" w:space="0" w:color="auto"/>
              <w:right w:val="single" w:sz="4" w:space="0" w:color="auto"/>
            </w:tcBorders>
            <w:shd w:val="clear" w:color="auto" w:fill="auto"/>
            <w:noWrap/>
            <w:vAlign w:val="bottom"/>
            <w:hideMark/>
          </w:tcPr>
          <w:p w14:paraId="35855FF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8C034D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Kutlíkova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60B8045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8AFDC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35BCE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17108D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A59FE1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Lietavská</w:t>
            </w:r>
          </w:p>
        </w:tc>
        <w:tc>
          <w:tcPr>
            <w:tcW w:w="720" w:type="dxa"/>
            <w:tcBorders>
              <w:top w:val="nil"/>
              <w:left w:val="nil"/>
              <w:bottom w:val="single" w:sz="4" w:space="0" w:color="auto"/>
              <w:right w:val="single" w:sz="4" w:space="0" w:color="auto"/>
            </w:tcBorders>
            <w:shd w:val="clear" w:color="auto" w:fill="auto"/>
            <w:noWrap/>
            <w:vAlign w:val="bottom"/>
            <w:hideMark/>
          </w:tcPr>
          <w:p w14:paraId="69768C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3EBAA7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F8034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1 234,52</w:t>
            </w:r>
          </w:p>
        </w:tc>
        <w:tc>
          <w:tcPr>
            <w:tcW w:w="1480" w:type="dxa"/>
            <w:tcBorders>
              <w:top w:val="nil"/>
              <w:left w:val="nil"/>
              <w:bottom w:val="single" w:sz="4" w:space="0" w:color="auto"/>
              <w:right w:val="single" w:sz="4" w:space="0" w:color="auto"/>
            </w:tcBorders>
            <w:shd w:val="clear" w:color="auto" w:fill="auto"/>
            <w:noWrap/>
            <w:vAlign w:val="bottom"/>
            <w:hideMark/>
          </w:tcPr>
          <w:p w14:paraId="7FA1B4E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9A59EB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Lietavská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61C5D3A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D548D8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C7075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0AB52F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86D0C7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Lietavská</w:t>
            </w:r>
          </w:p>
        </w:tc>
        <w:tc>
          <w:tcPr>
            <w:tcW w:w="720" w:type="dxa"/>
            <w:tcBorders>
              <w:top w:val="nil"/>
              <w:left w:val="nil"/>
              <w:bottom w:val="single" w:sz="4" w:space="0" w:color="auto"/>
              <w:right w:val="single" w:sz="4" w:space="0" w:color="auto"/>
            </w:tcBorders>
            <w:shd w:val="clear" w:color="auto" w:fill="auto"/>
            <w:noWrap/>
            <w:vAlign w:val="bottom"/>
            <w:hideMark/>
          </w:tcPr>
          <w:p w14:paraId="3A838AA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636AAC5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625BA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1 133,58</w:t>
            </w:r>
          </w:p>
        </w:tc>
        <w:tc>
          <w:tcPr>
            <w:tcW w:w="1480" w:type="dxa"/>
            <w:tcBorders>
              <w:top w:val="nil"/>
              <w:left w:val="nil"/>
              <w:bottom w:val="single" w:sz="4" w:space="0" w:color="auto"/>
              <w:right w:val="single" w:sz="4" w:space="0" w:color="auto"/>
            </w:tcBorders>
            <w:shd w:val="clear" w:color="auto" w:fill="auto"/>
            <w:noWrap/>
            <w:vAlign w:val="bottom"/>
            <w:hideMark/>
          </w:tcPr>
          <w:p w14:paraId="6E61D0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98F8EF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Lietavská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536C2EA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845F0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E2F891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2F14E3"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9B4B4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Pajštúnska</w:t>
            </w:r>
          </w:p>
        </w:tc>
        <w:tc>
          <w:tcPr>
            <w:tcW w:w="720" w:type="dxa"/>
            <w:tcBorders>
              <w:top w:val="nil"/>
              <w:left w:val="nil"/>
              <w:bottom w:val="single" w:sz="4" w:space="0" w:color="auto"/>
              <w:right w:val="single" w:sz="4" w:space="0" w:color="auto"/>
            </w:tcBorders>
            <w:shd w:val="clear" w:color="auto" w:fill="auto"/>
            <w:noWrap/>
            <w:vAlign w:val="bottom"/>
            <w:hideMark/>
          </w:tcPr>
          <w:p w14:paraId="1BA4232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2E4B3A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ACDFC5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966,08</w:t>
            </w:r>
          </w:p>
        </w:tc>
        <w:tc>
          <w:tcPr>
            <w:tcW w:w="1480" w:type="dxa"/>
            <w:tcBorders>
              <w:top w:val="nil"/>
              <w:left w:val="nil"/>
              <w:bottom w:val="single" w:sz="4" w:space="0" w:color="auto"/>
              <w:right w:val="single" w:sz="4" w:space="0" w:color="auto"/>
            </w:tcBorders>
            <w:shd w:val="clear" w:color="auto" w:fill="auto"/>
            <w:noWrap/>
            <w:vAlign w:val="bottom"/>
            <w:hideMark/>
          </w:tcPr>
          <w:p w14:paraId="6B577A0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5F1C4F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Pajštúnska (od Kutlíkovej)</w:t>
            </w:r>
          </w:p>
        </w:tc>
        <w:tc>
          <w:tcPr>
            <w:tcW w:w="1252" w:type="dxa"/>
            <w:tcBorders>
              <w:top w:val="nil"/>
              <w:left w:val="nil"/>
              <w:bottom w:val="single" w:sz="4" w:space="0" w:color="auto"/>
              <w:right w:val="single" w:sz="4" w:space="0" w:color="auto"/>
            </w:tcBorders>
            <w:shd w:val="clear" w:color="auto" w:fill="FFFF00"/>
            <w:noWrap/>
            <w:vAlign w:val="bottom"/>
          </w:tcPr>
          <w:p w14:paraId="771D66B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FB069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380BF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F2AD7B6"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841175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Pajštúnska</w:t>
            </w:r>
          </w:p>
        </w:tc>
        <w:tc>
          <w:tcPr>
            <w:tcW w:w="720" w:type="dxa"/>
            <w:tcBorders>
              <w:top w:val="nil"/>
              <w:left w:val="nil"/>
              <w:bottom w:val="single" w:sz="4" w:space="0" w:color="auto"/>
              <w:right w:val="single" w:sz="4" w:space="0" w:color="auto"/>
            </w:tcBorders>
            <w:shd w:val="clear" w:color="auto" w:fill="auto"/>
            <w:noWrap/>
            <w:vAlign w:val="bottom"/>
            <w:hideMark/>
          </w:tcPr>
          <w:p w14:paraId="742A2EE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1155AE1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04199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1 020,38</w:t>
            </w:r>
          </w:p>
        </w:tc>
        <w:tc>
          <w:tcPr>
            <w:tcW w:w="1480" w:type="dxa"/>
            <w:tcBorders>
              <w:top w:val="nil"/>
              <w:left w:val="nil"/>
              <w:bottom w:val="single" w:sz="4" w:space="0" w:color="auto"/>
              <w:right w:val="single" w:sz="4" w:space="0" w:color="auto"/>
            </w:tcBorders>
            <w:shd w:val="clear" w:color="auto" w:fill="auto"/>
            <w:noWrap/>
            <w:vAlign w:val="bottom"/>
            <w:hideMark/>
          </w:tcPr>
          <w:p w14:paraId="7B56BE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9D240C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Pajštúnska (od Kutlíkovej)</w:t>
            </w:r>
          </w:p>
        </w:tc>
        <w:tc>
          <w:tcPr>
            <w:tcW w:w="1252" w:type="dxa"/>
            <w:tcBorders>
              <w:top w:val="nil"/>
              <w:left w:val="nil"/>
              <w:bottom w:val="single" w:sz="4" w:space="0" w:color="auto"/>
              <w:right w:val="single" w:sz="4" w:space="0" w:color="auto"/>
            </w:tcBorders>
            <w:shd w:val="clear" w:color="auto" w:fill="FFFF00"/>
            <w:noWrap/>
            <w:vAlign w:val="bottom"/>
          </w:tcPr>
          <w:p w14:paraId="220B7B9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D9128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C2C5C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64E565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9A2283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Romanova</w:t>
            </w:r>
          </w:p>
        </w:tc>
        <w:tc>
          <w:tcPr>
            <w:tcW w:w="720" w:type="dxa"/>
            <w:tcBorders>
              <w:top w:val="nil"/>
              <w:left w:val="nil"/>
              <w:bottom w:val="single" w:sz="4" w:space="0" w:color="auto"/>
              <w:right w:val="single" w:sz="4" w:space="0" w:color="auto"/>
            </w:tcBorders>
            <w:shd w:val="clear" w:color="auto" w:fill="auto"/>
            <w:noWrap/>
            <w:vAlign w:val="bottom"/>
            <w:hideMark/>
          </w:tcPr>
          <w:p w14:paraId="7CEDFB0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0C34F9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D077C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1 539,46</w:t>
            </w:r>
          </w:p>
        </w:tc>
        <w:tc>
          <w:tcPr>
            <w:tcW w:w="1480" w:type="dxa"/>
            <w:tcBorders>
              <w:top w:val="nil"/>
              <w:left w:val="nil"/>
              <w:bottom w:val="single" w:sz="4" w:space="0" w:color="auto"/>
              <w:right w:val="single" w:sz="4" w:space="0" w:color="auto"/>
            </w:tcBorders>
            <w:shd w:val="clear" w:color="auto" w:fill="auto"/>
            <w:noWrap/>
            <w:vAlign w:val="bottom"/>
            <w:hideMark/>
          </w:tcPr>
          <w:p w14:paraId="2B8F915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DC7894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Romanova (od Jiráskovej)</w:t>
            </w:r>
          </w:p>
        </w:tc>
        <w:tc>
          <w:tcPr>
            <w:tcW w:w="1252" w:type="dxa"/>
            <w:tcBorders>
              <w:top w:val="nil"/>
              <w:left w:val="nil"/>
              <w:bottom w:val="single" w:sz="4" w:space="0" w:color="auto"/>
              <w:right w:val="single" w:sz="4" w:space="0" w:color="auto"/>
            </w:tcBorders>
            <w:shd w:val="clear" w:color="auto" w:fill="FFFF00"/>
            <w:noWrap/>
            <w:vAlign w:val="bottom"/>
          </w:tcPr>
          <w:p w14:paraId="2AE94381"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1CF6AE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440A5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CFF91B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6534F8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Romanova</w:t>
            </w:r>
          </w:p>
        </w:tc>
        <w:tc>
          <w:tcPr>
            <w:tcW w:w="720" w:type="dxa"/>
            <w:tcBorders>
              <w:top w:val="nil"/>
              <w:left w:val="nil"/>
              <w:bottom w:val="single" w:sz="4" w:space="0" w:color="auto"/>
              <w:right w:val="single" w:sz="4" w:space="0" w:color="auto"/>
            </w:tcBorders>
            <w:shd w:val="clear" w:color="auto" w:fill="auto"/>
            <w:noWrap/>
            <w:vAlign w:val="bottom"/>
            <w:hideMark/>
          </w:tcPr>
          <w:p w14:paraId="151EB48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6015C2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D389F8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1 155,31</w:t>
            </w:r>
          </w:p>
        </w:tc>
        <w:tc>
          <w:tcPr>
            <w:tcW w:w="1480" w:type="dxa"/>
            <w:tcBorders>
              <w:top w:val="nil"/>
              <w:left w:val="nil"/>
              <w:bottom w:val="single" w:sz="4" w:space="0" w:color="auto"/>
              <w:right w:val="single" w:sz="4" w:space="0" w:color="auto"/>
            </w:tcBorders>
            <w:shd w:val="clear" w:color="auto" w:fill="auto"/>
            <w:noWrap/>
            <w:vAlign w:val="bottom"/>
            <w:hideMark/>
          </w:tcPr>
          <w:p w14:paraId="504CDEB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0085F0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Romanova (od Jiráskovej)</w:t>
            </w:r>
          </w:p>
        </w:tc>
        <w:tc>
          <w:tcPr>
            <w:tcW w:w="1252" w:type="dxa"/>
            <w:tcBorders>
              <w:top w:val="nil"/>
              <w:left w:val="nil"/>
              <w:bottom w:val="single" w:sz="4" w:space="0" w:color="auto"/>
              <w:right w:val="single" w:sz="4" w:space="0" w:color="auto"/>
            </w:tcBorders>
            <w:shd w:val="clear" w:color="auto" w:fill="FFFF00"/>
            <w:noWrap/>
            <w:vAlign w:val="bottom"/>
          </w:tcPr>
          <w:p w14:paraId="4C318B5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3BC857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2590AC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FC4A567"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3860B5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Smolenická</w:t>
            </w:r>
          </w:p>
        </w:tc>
        <w:tc>
          <w:tcPr>
            <w:tcW w:w="720" w:type="dxa"/>
            <w:tcBorders>
              <w:top w:val="nil"/>
              <w:left w:val="nil"/>
              <w:bottom w:val="single" w:sz="4" w:space="0" w:color="auto"/>
              <w:right w:val="single" w:sz="4" w:space="0" w:color="auto"/>
            </w:tcBorders>
            <w:shd w:val="clear" w:color="auto" w:fill="auto"/>
            <w:noWrap/>
            <w:vAlign w:val="bottom"/>
            <w:hideMark/>
          </w:tcPr>
          <w:p w14:paraId="786F18F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91CE93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52C7D3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714,40</w:t>
            </w:r>
          </w:p>
        </w:tc>
        <w:tc>
          <w:tcPr>
            <w:tcW w:w="1480" w:type="dxa"/>
            <w:tcBorders>
              <w:top w:val="nil"/>
              <w:left w:val="nil"/>
              <w:bottom w:val="single" w:sz="4" w:space="0" w:color="auto"/>
              <w:right w:val="single" w:sz="4" w:space="0" w:color="auto"/>
            </w:tcBorders>
            <w:shd w:val="clear" w:color="auto" w:fill="auto"/>
            <w:noWrap/>
            <w:vAlign w:val="bottom"/>
            <w:hideMark/>
          </w:tcPr>
          <w:p w14:paraId="56CD49D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C970EF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Smolenická</w:t>
            </w:r>
          </w:p>
        </w:tc>
        <w:tc>
          <w:tcPr>
            <w:tcW w:w="1252" w:type="dxa"/>
            <w:tcBorders>
              <w:top w:val="nil"/>
              <w:left w:val="nil"/>
              <w:bottom w:val="single" w:sz="4" w:space="0" w:color="auto"/>
              <w:right w:val="single" w:sz="4" w:space="0" w:color="auto"/>
            </w:tcBorders>
            <w:shd w:val="clear" w:color="auto" w:fill="FFFF00"/>
            <w:noWrap/>
            <w:vAlign w:val="bottom"/>
          </w:tcPr>
          <w:p w14:paraId="6A26846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B25FB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0F232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A954A16"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60A1B3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lastRenderedPageBreak/>
              <w:t>Smolenická</w:t>
            </w:r>
          </w:p>
        </w:tc>
        <w:tc>
          <w:tcPr>
            <w:tcW w:w="720" w:type="dxa"/>
            <w:tcBorders>
              <w:top w:val="nil"/>
              <w:left w:val="nil"/>
              <w:bottom w:val="single" w:sz="4" w:space="0" w:color="auto"/>
              <w:right w:val="single" w:sz="4" w:space="0" w:color="auto"/>
            </w:tcBorders>
            <w:shd w:val="clear" w:color="auto" w:fill="auto"/>
            <w:noWrap/>
            <w:vAlign w:val="bottom"/>
            <w:hideMark/>
          </w:tcPr>
          <w:p w14:paraId="4CC3BD3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C3DC5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8E03AF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674,87</w:t>
            </w:r>
          </w:p>
        </w:tc>
        <w:tc>
          <w:tcPr>
            <w:tcW w:w="1480" w:type="dxa"/>
            <w:tcBorders>
              <w:top w:val="nil"/>
              <w:left w:val="nil"/>
              <w:bottom w:val="single" w:sz="4" w:space="0" w:color="auto"/>
              <w:right w:val="single" w:sz="4" w:space="0" w:color="auto"/>
            </w:tcBorders>
            <w:shd w:val="clear" w:color="auto" w:fill="auto"/>
            <w:noWrap/>
            <w:vAlign w:val="bottom"/>
            <w:hideMark/>
          </w:tcPr>
          <w:p w14:paraId="0D4221D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D1828D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Smolenická</w:t>
            </w:r>
          </w:p>
        </w:tc>
        <w:tc>
          <w:tcPr>
            <w:tcW w:w="1252" w:type="dxa"/>
            <w:tcBorders>
              <w:top w:val="nil"/>
              <w:left w:val="nil"/>
              <w:bottom w:val="single" w:sz="4" w:space="0" w:color="auto"/>
              <w:right w:val="single" w:sz="4" w:space="0" w:color="auto"/>
            </w:tcBorders>
            <w:shd w:val="clear" w:color="auto" w:fill="FFFF00"/>
            <w:noWrap/>
            <w:vAlign w:val="bottom"/>
          </w:tcPr>
          <w:p w14:paraId="62E398B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67ACA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5777A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C094E95"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C47E55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Šintavská</w:t>
            </w:r>
          </w:p>
        </w:tc>
        <w:tc>
          <w:tcPr>
            <w:tcW w:w="720" w:type="dxa"/>
            <w:tcBorders>
              <w:top w:val="nil"/>
              <w:left w:val="nil"/>
              <w:bottom w:val="single" w:sz="4" w:space="0" w:color="auto"/>
              <w:right w:val="single" w:sz="4" w:space="0" w:color="auto"/>
            </w:tcBorders>
            <w:shd w:val="clear" w:color="auto" w:fill="auto"/>
            <w:noWrap/>
            <w:vAlign w:val="bottom"/>
            <w:hideMark/>
          </w:tcPr>
          <w:p w14:paraId="1D37038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628FAE8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D286D3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1 171,88</w:t>
            </w:r>
          </w:p>
        </w:tc>
        <w:tc>
          <w:tcPr>
            <w:tcW w:w="1480" w:type="dxa"/>
            <w:tcBorders>
              <w:top w:val="nil"/>
              <w:left w:val="nil"/>
              <w:bottom w:val="single" w:sz="4" w:space="0" w:color="auto"/>
              <w:right w:val="single" w:sz="4" w:space="0" w:color="auto"/>
            </w:tcBorders>
            <w:shd w:val="clear" w:color="auto" w:fill="auto"/>
            <w:noWrap/>
            <w:vAlign w:val="bottom"/>
            <w:hideMark/>
          </w:tcPr>
          <w:p w14:paraId="52F33CA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86A08A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Šintavská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76DA43B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E655A1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13CFED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5CEC75F"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C1860C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Šintavská</w:t>
            </w:r>
          </w:p>
        </w:tc>
        <w:tc>
          <w:tcPr>
            <w:tcW w:w="720" w:type="dxa"/>
            <w:tcBorders>
              <w:top w:val="nil"/>
              <w:left w:val="nil"/>
              <w:bottom w:val="single" w:sz="4" w:space="0" w:color="auto"/>
              <w:right w:val="single" w:sz="4" w:space="0" w:color="auto"/>
            </w:tcBorders>
            <w:shd w:val="clear" w:color="auto" w:fill="auto"/>
            <w:noWrap/>
            <w:vAlign w:val="bottom"/>
            <w:hideMark/>
          </w:tcPr>
          <w:p w14:paraId="3E449B0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68FD162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46CE6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1 143,14</w:t>
            </w:r>
          </w:p>
        </w:tc>
        <w:tc>
          <w:tcPr>
            <w:tcW w:w="1480" w:type="dxa"/>
            <w:tcBorders>
              <w:top w:val="nil"/>
              <w:left w:val="nil"/>
              <w:bottom w:val="single" w:sz="4" w:space="0" w:color="auto"/>
              <w:right w:val="single" w:sz="4" w:space="0" w:color="auto"/>
            </w:tcBorders>
            <w:shd w:val="clear" w:color="auto" w:fill="auto"/>
            <w:noWrap/>
            <w:vAlign w:val="bottom"/>
            <w:hideMark/>
          </w:tcPr>
          <w:p w14:paraId="4768F3C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05DC3A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Šintavská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4827E91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E26B2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D926F9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D4DFD4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8C35C4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Vyšehradská</w:t>
            </w:r>
          </w:p>
        </w:tc>
        <w:tc>
          <w:tcPr>
            <w:tcW w:w="720" w:type="dxa"/>
            <w:tcBorders>
              <w:top w:val="nil"/>
              <w:left w:val="nil"/>
              <w:bottom w:val="single" w:sz="4" w:space="0" w:color="auto"/>
              <w:right w:val="single" w:sz="4" w:space="0" w:color="auto"/>
            </w:tcBorders>
            <w:shd w:val="clear" w:color="auto" w:fill="auto"/>
            <w:noWrap/>
            <w:vAlign w:val="bottom"/>
            <w:hideMark/>
          </w:tcPr>
          <w:p w14:paraId="49B7142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F8D4DF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AF5249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1 525,99</w:t>
            </w:r>
          </w:p>
        </w:tc>
        <w:tc>
          <w:tcPr>
            <w:tcW w:w="1480" w:type="dxa"/>
            <w:tcBorders>
              <w:top w:val="nil"/>
              <w:left w:val="nil"/>
              <w:bottom w:val="single" w:sz="4" w:space="0" w:color="auto"/>
              <w:right w:val="single" w:sz="4" w:space="0" w:color="auto"/>
            </w:tcBorders>
            <w:shd w:val="clear" w:color="auto" w:fill="auto"/>
            <w:noWrap/>
            <w:vAlign w:val="bottom"/>
            <w:hideMark/>
          </w:tcPr>
          <w:p w14:paraId="6988CA1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FBD67B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Vyšehradská (od Lietavskej)</w:t>
            </w:r>
          </w:p>
        </w:tc>
        <w:tc>
          <w:tcPr>
            <w:tcW w:w="1252" w:type="dxa"/>
            <w:tcBorders>
              <w:top w:val="nil"/>
              <w:left w:val="nil"/>
              <w:bottom w:val="single" w:sz="4" w:space="0" w:color="auto"/>
              <w:right w:val="single" w:sz="4" w:space="0" w:color="auto"/>
            </w:tcBorders>
            <w:shd w:val="clear" w:color="auto" w:fill="FFFF00"/>
            <w:noWrap/>
            <w:vAlign w:val="bottom"/>
          </w:tcPr>
          <w:p w14:paraId="603F9F8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3D8010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0ABE3C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E0325D5"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3FB025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Vyšehradská</w:t>
            </w:r>
          </w:p>
        </w:tc>
        <w:tc>
          <w:tcPr>
            <w:tcW w:w="720" w:type="dxa"/>
            <w:tcBorders>
              <w:top w:val="nil"/>
              <w:left w:val="nil"/>
              <w:bottom w:val="single" w:sz="4" w:space="0" w:color="auto"/>
              <w:right w:val="single" w:sz="4" w:space="0" w:color="auto"/>
            </w:tcBorders>
            <w:shd w:val="clear" w:color="auto" w:fill="auto"/>
            <w:noWrap/>
            <w:vAlign w:val="bottom"/>
            <w:hideMark/>
          </w:tcPr>
          <w:p w14:paraId="6F9559C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FA244D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38D23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1 546,43</w:t>
            </w:r>
          </w:p>
        </w:tc>
        <w:tc>
          <w:tcPr>
            <w:tcW w:w="1480" w:type="dxa"/>
            <w:tcBorders>
              <w:top w:val="nil"/>
              <w:left w:val="nil"/>
              <w:bottom w:val="single" w:sz="4" w:space="0" w:color="auto"/>
              <w:right w:val="single" w:sz="4" w:space="0" w:color="auto"/>
            </w:tcBorders>
            <w:shd w:val="clear" w:color="auto" w:fill="auto"/>
            <w:noWrap/>
            <w:vAlign w:val="bottom"/>
            <w:hideMark/>
          </w:tcPr>
          <w:p w14:paraId="61E4579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001727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Vyšehradská (od Lietavskej)</w:t>
            </w:r>
          </w:p>
        </w:tc>
        <w:tc>
          <w:tcPr>
            <w:tcW w:w="1252" w:type="dxa"/>
            <w:tcBorders>
              <w:top w:val="nil"/>
              <w:left w:val="nil"/>
              <w:bottom w:val="single" w:sz="4" w:space="0" w:color="auto"/>
              <w:right w:val="single" w:sz="4" w:space="0" w:color="auto"/>
            </w:tcBorders>
            <w:shd w:val="clear" w:color="auto" w:fill="FFFF00"/>
            <w:noWrap/>
            <w:vAlign w:val="bottom"/>
          </w:tcPr>
          <w:p w14:paraId="2290BF3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60514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E7931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2052C58"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9CF50F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Holíčska</w:t>
            </w:r>
          </w:p>
        </w:tc>
        <w:tc>
          <w:tcPr>
            <w:tcW w:w="720" w:type="dxa"/>
            <w:tcBorders>
              <w:top w:val="nil"/>
              <w:left w:val="nil"/>
              <w:bottom w:val="single" w:sz="4" w:space="0" w:color="auto"/>
              <w:right w:val="single" w:sz="4" w:space="0" w:color="auto"/>
            </w:tcBorders>
            <w:shd w:val="clear" w:color="auto" w:fill="auto"/>
            <w:noWrap/>
            <w:vAlign w:val="bottom"/>
            <w:hideMark/>
          </w:tcPr>
          <w:p w14:paraId="716205D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88721C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328E33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77,71</w:t>
            </w:r>
          </w:p>
        </w:tc>
        <w:tc>
          <w:tcPr>
            <w:tcW w:w="1480" w:type="dxa"/>
            <w:tcBorders>
              <w:top w:val="nil"/>
              <w:left w:val="nil"/>
              <w:bottom w:val="single" w:sz="4" w:space="0" w:color="auto"/>
              <w:right w:val="single" w:sz="4" w:space="0" w:color="auto"/>
            </w:tcBorders>
            <w:shd w:val="clear" w:color="auto" w:fill="auto"/>
            <w:noWrap/>
            <w:vAlign w:val="bottom"/>
            <w:hideMark/>
          </w:tcPr>
          <w:p w14:paraId="62A230E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33A683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Holíčska</w:t>
            </w:r>
          </w:p>
        </w:tc>
        <w:tc>
          <w:tcPr>
            <w:tcW w:w="1252" w:type="dxa"/>
            <w:tcBorders>
              <w:top w:val="nil"/>
              <w:left w:val="nil"/>
              <w:bottom w:val="single" w:sz="4" w:space="0" w:color="auto"/>
              <w:right w:val="single" w:sz="4" w:space="0" w:color="auto"/>
            </w:tcBorders>
            <w:shd w:val="clear" w:color="auto" w:fill="FFFF00"/>
            <w:noWrap/>
            <w:vAlign w:val="bottom"/>
          </w:tcPr>
          <w:p w14:paraId="72BD6B4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C8BC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EC304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3BA57C"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B83254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Holíčska</w:t>
            </w:r>
          </w:p>
        </w:tc>
        <w:tc>
          <w:tcPr>
            <w:tcW w:w="720" w:type="dxa"/>
            <w:tcBorders>
              <w:top w:val="nil"/>
              <w:left w:val="nil"/>
              <w:bottom w:val="single" w:sz="4" w:space="0" w:color="auto"/>
              <w:right w:val="single" w:sz="4" w:space="0" w:color="auto"/>
            </w:tcBorders>
            <w:shd w:val="clear" w:color="auto" w:fill="auto"/>
            <w:noWrap/>
            <w:vAlign w:val="bottom"/>
            <w:hideMark/>
          </w:tcPr>
          <w:p w14:paraId="0139F1A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26F789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5D0FB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173,86</w:t>
            </w:r>
          </w:p>
        </w:tc>
        <w:tc>
          <w:tcPr>
            <w:tcW w:w="1480" w:type="dxa"/>
            <w:tcBorders>
              <w:top w:val="nil"/>
              <w:left w:val="nil"/>
              <w:bottom w:val="single" w:sz="4" w:space="0" w:color="auto"/>
              <w:right w:val="single" w:sz="4" w:space="0" w:color="auto"/>
            </w:tcBorders>
            <w:shd w:val="clear" w:color="auto" w:fill="auto"/>
            <w:noWrap/>
            <w:vAlign w:val="bottom"/>
            <w:hideMark/>
          </w:tcPr>
          <w:p w14:paraId="6A30086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FBE31D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Holíčska</w:t>
            </w:r>
          </w:p>
        </w:tc>
        <w:tc>
          <w:tcPr>
            <w:tcW w:w="1252" w:type="dxa"/>
            <w:tcBorders>
              <w:top w:val="nil"/>
              <w:left w:val="nil"/>
              <w:bottom w:val="single" w:sz="4" w:space="0" w:color="auto"/>
              <w:right w:val="single" w:sz="4" w:space="0" w:color="auto"/>
            </w:tcBorders>
            <w:shd w:val="clear" w:color="auto" w:fill="FFFF00"/>
            <w:noWrap/>
            <w:vAlign w:val="bottom"/>
          </w:tcPr>
          <w:p w14:paraId="4E8BD6F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C24F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A7164F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7F3123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A4857A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w:t>
            </w:r>
          </w:p>
        </w:tc>
        <w:tc>
          <w:tcPr>
            <w:tcW w:w="720" w:type="dxa"/>
            <w:tcBorders>
              <w:top w:val="nil"/>
              <w:left w:val="nil"/>
              <w:bottom w:val="single" w:sz="4" w:space="0" w:color="auto"/>
              <w:right w:val="single" w:sz="4" w:space="0" w:color="auto"/>
            </w:tcBorders>
            <w:shd w:val="clear" w:color="auto" w:fill="auto"/>
            <w:noWrap/>
            <w:vAlign w:val="bottom"/>
            <w:hideMark/>
          </w:tcPr>
          <w:p w14:paraId="2457275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3E8DED2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5CEFCB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868,47</w:t>
            </w:r>
          </w:p>
        </w:tc>
        <w:tc>
          <w:tcPr>
            <w:tcW w:w="1480" w:type="dxa"/>
            <w:tcBorders>
              <w:top w:val="nil"/>
              <w:left w:val="nil"/>
              <w:bottom w:val="single" w:sz="4" w:space="0" w:color="auto"/>
              <w:right w:val="single" w:sz="4" w:space="0" w:color="auto"/>
            </w:tcBorders>
            <w:shd w:val="clear" w:color="auto" w:fill="auto"/>
            <w:noWrap/>
            <w:vAlign w:val="bottom"/>
            <w:hideMark/>
          </w:tcPr>
          <w:p w14:paraId="50C261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4C20AE7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(Jantárová)</w:t>
            </w:r>
          </w:p>
        </w:tc>
        <w:tc>
          <w:tcPr>
            <w:tcW w:w="1252" w:type="dxa"/>
            <w:tcBorders>
              <w:top w:val="nil"/>
              <w:left w:val="nil"/>
              <w:bottom w:val="single" w:sz="4" w:space="0" w:color="auto"/>
              <w:right w:val="single" w:sz="4" w:space="0" w:color="auto"/>
            </w:tcBorders>
            <w:shd w:val="clear" w:color="auto" w:fill="FFFF00"/>
            <w:noWrap/>
            <w:vAlign w:val="bottom"/>
          </w:tcPr>
          <w:p w14:paraId="1CD1446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33ACA7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176DC6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D5871DD"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30ED94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w:t>
            </w:r>
          </w:p>
        </w:tc>
        <w:tc>
          <w:tcPr>
            <w:tcW w:w="720" w:type="dxa"/>
            <w:tcBorders>
              <w:top w:val="nil"/>
              <w:left w:val="nil"/>
              <w:bottom w:val="single" w:sz="4" w:space="0" w:color="auto"/>
              <w:right w:val="single" w:sz="4" w:space="0" w:color="auto"/>
            </w:tcBorders>
            <w:shd w:val="clear" w:color="auto" w:fill="auto"/>
            <w:noWrap/>
            <w:vAlign w:val="bottom"/>
            <w:hideMark/>
          </w:tcPr>
          <w:p w14:paraId="1BB1E74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301BC0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4960A7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683,07</w:t>
            </w:r>
          </w:p>
        </w:tc>
        <w:tc>
          <w:tcPr>
            <w:tcW w:w="1480" w:type="dxa"/>
            <w:tcBorders>
              <w:top w:val="nil"/>
              <w:left w:val="nil"/>
              <w:bottom w:val="single" w:sz="4" w:space="0" w:color="auto"/>
              <w:right w:val="single" w:sz="4" w:space="0" w:color="auto"/>
            </w:tcBorders>
            <w:shd w:val="clear" w:color="auto" w:fill="auto"/>
            <w:noWrap/>
            <w:vAlign w:val="bottom"/>
            <w:hideMark/>
          </w:tcPr>
          <w:p w14:paraId="4B1D49F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3DAC039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(Jantárová)</w:t>
            </w:r>
          </w:p>
        </w:tc>
        <w:tc>
          <w:tcPr>
            <w:tcW w:w="1252" w:type="dxa"/>
            <w:tcBorders>
              <w:top w:val="nil"/>
              <w:left w:val="nil"/>
              <w:bottom w:val="single" w:sz="4" w:space="0" w:color="auto"/>
              <w:right w:val="single" w:sz="4" w:space="0" w:color="auto"/>
            </w:tcBorders>
            <w:shd w:val="clear" w:color="auto" w:fill="FFFF00"/>
            <w:noWrap/>
            <w:vAlign w:val="bottom"/>
          </w:tcPr>
          <w:p w14:paraId="0B1296C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32FA28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7B7C3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8849461"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515141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Cesta III/1020 Jarovce-Kittse</w:t>
            </w:r>
          </w:p>
        </w:tc>
        <w:tc>
          <w:tcPr>
            <w:tcW w:w="720" w:type="dxa"/>
            <w:tcBorders>
              <w:top w:val="nil"/>
              <w:left w:val="nil"/>
              <w:bottom w:val="single" w:sz="4" w:space="0" w:color="auto"/>
              <w:right w:val="single" w:sz="4" w:space="0" w:color="auto"/>
            </w:tcBorders>
            <w:shd w:val="clear" w:color="auto" w:fill="auto"/>
            <w:noWrap/>
            <w:vAlign w:val="bottom"/>
            <w:hideMark/>
          </w:tcPr>
          <w:p w14:paraId="34B154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200ED2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95FDC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1 952,84</w:t>
            </w:r>
          </w:p>
        </w:tc>
        <w:tc>
          <w:tcPr>
            <w:tcW w:w="1480" w:type="dxa"/>
            <w:tcBorders>
              <w:top w:val="nil"/>
              <w:left w:val="nil"/>
              <w:bottom w:val="single" w:sz="4" w:space="0" w:color="auto"/>
              <w:right w:val="single" w:sz="4" w:space="0" w:color="auto"/>
            </w:tcBorders>
            <w:shd w:val="clear" w:color="auto" w:fill="auto"/>
            <w:noWrap/>
            <w:vAlign w:val="bottom"/>
            <w:hideMark/>
          </w:tcPr>
          <w:p w14:paraId="3D359F9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4D3978E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30E0A743"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57D91A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49851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7FC6262"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13D4E3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Palmová</w:t>
            </w:r>
          </w:p>
        </w:tc>
        <w:tc>
          <w:tcPr>
            <w:tcW w:w="720" w:type="dxa"/>
            <w:tcBorders>
              <w:top w:val="nil"/>
              <w:left w:val="nil"/>
              <w:bottom w:val="single" w:sz="4" w:space="0" w:color="auto"/>
              <w:right w:val="single" w:sz="4" w:space="0" w:color="auto"/>
            </w:tcBorders>
            <w:shd w:val="clear" w:color="auto" w:fill="auto"/>
            <w:noWrap/>
            <w:vAlign w:val="bottom"/>
            <w:hideMark/>
          </w:tcPr>
          <w:p w14:paraId="77ED78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6C34CA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04492B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628,44</w:t>
            </w:r>
          </w:p>
        </w:tc>
        <w:tc>
          <w:tcPr>
            <w:tcW w:w="1480" w:type="dxa"/>
            <w:tcBorders>
              <w:top w:val="nil"/>
              <w:left w:val="nil"/>
              <w:bottom w:val="single" w:sz="4" w:space="0" w:color="auto"/>
              <w:right w:val="single" w:sz="4" w:space="0" w:color="auto"/>
            </w:tcBorders>
            <w:shd w:val="clear" w:color="auto" w:fill="auto"/>
            <w:noWrap/>
            <w:vAlign w:val="bottom"/>
            <w:hideMark/>
          </w:tcPr>
          <w:p w14:paraId="21BDB8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066BF6E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76EC969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D5B384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F8A4EC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925BAE2"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85737C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Palmová</w:t>
            </w:r>
          </w:p>
        </w:tc>
        <w:tc>
          <w:tcPr>
            <w:tcW w:w="720" w:type="dxa"/>
            <w:tcBorders>
              <w:top w:val="nil"/>
              <w:left w:val="nil"/>
              <w:bottom w:val="single" w:sz="4" w:space="0" w:color="auto"/>
              <w:right w:val="single" w:sz="4" w:space="0" w:color="auto"/>
            </w:tcBorders>
            <w:shd w:val="clear" w:color="auto" w:fill="auto"/>
            <w:noWrap/>
            <w:vAlign w:val="bottom"/>
            <w:hideMark/>
          </w:tcPr>
          <w:p w14:paraId="150274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A42E5F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37D1BC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1 287,54</w:t>
            </w:r>
          </w:p>
        </w:tc>
        <w:tc>
          <w:tcPr>
            <w:tcW w:w="1480" w:type="dxa"/>
            <w:tcBorders>
              <w:top w:val="nil"/>
              <w:left w:val="nil"/>
              <w:bottom w:val="single" w:sz="4" w:space="0" w:color="auto"/>
              <w:right w:val="single" w:sz="4" w:space="0" w:color="auto"/>
            </w:tcBorders>
            <w:shd w:val="clear" w:color="auto" w:fill="auto"/>
            <w:noWrap/>
            <w:vAlign w:val="bottom"/>
            <w:hideMark/>
          </w:tcPr>
          <w:p w14:paraId="419EB1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001D944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09CDB82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41E02D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E5FB81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CF7AF4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7F49A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Cesta III/1020 Jarovce-Kittse</w:t>
            </w:r>
          </w:p>
        </w:tc>
        <w:tc>
          <w:tcPr>
            <w:tcW w:w="720" w:type="dxa"/>
            <w:tcBorders>
              <w:top w:val="nil"/>
              <w:left w:val="nil"/>
              <w:bottom w:val="single" w:sz="4" w:space="0" w:color="auto"/>
              <w:right w:val="single" w:sz="4" w:space="0" w:color="auto"/>
            </w:tcBorders>
            <w:shd w:val="clear" w:color="auto" w:fill="auto"/>
            <w:noWrap/>
            <w:vAlign w:val="bottom"/>
            <w:hideMark/>
          </w:tcPr>
          <w:p w14:paraId="6938F4B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911E0A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DE5743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2 055,56</w:t>
            </w:r>
          </w:p>
        </w:tc>
        <w:tc>
          <w:tcPr>
            <w:tcW w:w="1480" w:type="dxa"/>
            <w:tcBorders>
              <w:top w:val="nil"/>
              <w:left w:val="nil"/>
              <w:bottom w:val="single" w:sz="4" w:space="0" w:color="auto"/>
              <w:right w:val="single" w:sz="4" w:space="0" w:color="auto"/>
            </w:tcBorders>
            <w:shd w:val="clear" w:color="auto" w:fill="auto"/>
            <w:noWrap/>
            <w:vAlign w:val="bottom"/>
            <w:hideMark/>
          </w:tcPr>
          <w:p w14:paraId="76A919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504DF9E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5A78BEE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406F4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3FA861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85549E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50CC94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Azúrová</w:t>
            </w:r>
          </w:p>
        </w:tc>
        <w:tc>
          <w:tcPr>
            <w:tcW w:w="720" w:type="dxa"/>
            <w:tcBorders>
              <w:top w:val="nil"/>
              <w:left w:val="nil"/>
              <w:bottom w:val="single" w:sz="4" w:space="0" w:color="auto"/>
              <w:right w:val="single" w:sz="4" w:space="0" w:color="auto"/>
            </w:tcBorders>
            <w:shd w:val="clear" w:color="auto" w:fill="auto"/>
            <w:noWrap/>
            <w:vAlign w:val="bottom"/>
            <w:hideMark/>
          </w:tcPr>
          <w:p w14:paraId="0691A9F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D31489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6BB5C2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141,01</w:t>
            </w:r>
          </w:p>
        </w:tc>
        <w:tc>
          <w:tcPr>
            <w:tcW w:w="1480" w:type="dxa"/>
            <w:tcBorders>
              <w:top w:val="nil"/>
              <w:left w:val="nil"/>
              <w:bottom w:val="single" w:sz="4" w:space="0" w:color="auto"/>
              <w:right w:val="single" w:sz="4" w:space="0" w:color="auto"/>
            </w:tcBorders>
            <w:shd w:val="clear" w:color="auto" w:fill="auto"/>
            <w:noWrap/>
            <w:vAlign w:val="bottom"/>
            <w:hideMark/>
          </w:tcPr>
          <w:p w14:paraId="5CCAB84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80B740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1A6EDEE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A6AEE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344253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BC1CECD"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B0144B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Azúrová</w:t>
            </w:r>
          </w:p>
        </w:tc>
        <w:tc>
          <w:tcPr>
            <w:tcW w:w="720" w:type="dxa"/>
            <w:tcBorders>
              <w:top w:val="nil"/>
              <w:left w:val="nil"/>
              <w:bottom w:val="single" w:sz="4" w:space="0" w:color="auto"/>
              <w:right w:val="single" w:sz="4" w:space="0" w:color="auto"/>
            </w:tcBorders>
            <w:shd w:val="clear" w:color="auto" w:fill="auto"/>
            <w:noWrap/>
            <w:vAlign w:val="bottom"/>
            <w:hideMark/>
          </w:tcPr>
          <w:p w14:paraId="4AB4F3F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B01523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CBC7E0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189,42</w:t>
            </w:r>
          </w:p>
        </w:tc>
        <w:tc>
          <w:tcPr>
            <w:tcW w:w="1480" w:type="dxa"/>
            <w:tcBorders>
              <w:top w:val="nil"/>
              <w:left w:val="nil"/>
              <w:bottom w:val="single" w:sz="4" w:space="0" w:color="auto"/>
              <w:right w:val="single" w:sz="4" w:space="0" w:color="auto"/>
            </w:tcBorders>
            <w:shd w:val="clear" w:color="auto" w:fill="auto"/>
            <w:noWrap/>
            <w:vAlign w:val="bottom"/>
            <w:hideMark/>
          </w:tcPr>
          <w:p w14:paraId="063C595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43B52C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02E3EB7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CD3D7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BD285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D9C98BD"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5275A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Mandľová</w:t>
            </w:r>
          </w:p>
        </w:tc>
        <w:tc>
          <w:tcPr>
            <w:tcW w:w="720" w:type="dxa"/>
            <w:tcBorders>
              <w:top w:val="nil"/>
              <w:left w:val="nil"/>
              <w:bottom w:val="single" w:sz="4" w:space="0" w:color="auto"/>
              <w:right w:val="single" w:sz="4" w:space="0" w:color="auto"/>
            </w:tcBorders>
            <w:shd w:val="clear" w:color="auto" w:fill="auto"/>
            <w:noWrap/>
            <w:vAlign w:val="bottom"/>
            <w:hideMark/>
          </w:tcPr>
          <w:p w14:paraId="21CB8E6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922D1B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7D3700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85,43</w:t>
            </w:r>
          </w:p>
        </w:tc>
        <w:tc>
          <w:tcPr>
            <w:tcW w:w="1480" w:type="dxa"/>
            <w:tcBorders>
              <w:top w:val="nil"/>
              <w:left w:val="nil"/>
              <w:bottom w:val="single" w:sz="4" w:space="0" w:color="auto"/>
              <w:right w:val="single" w:sz="4" w:space="0" w:color="auto"/>
            </w:tcBorders>
            <w:shd w:val="clear" w:color="auto" w:fill="auto"/>
            <w:noWrap/>
            <w:vAlign w:val="bottom"/>
            <w:hideMark/>
          </w:tcPr>
          <w:p w14:paraId="357EB37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58B8733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Mandľová</w:t>
            </w:r>
          </w:p>
        </w:tc>
        <w:tc>
          <w:tcPr>
            <w:tcW w:w="1252" w:type="dxa"/>
            <w:tcBorders>
              <w:top w:val="nil"/>
              <w:left w:val="nil"/>
              <w:bottom w:val="single" w:sz="4" w:space="0" w:color="auto"/>
              <w:right w:val="single" w:sz="4" w:space="0" w:color="auto"/>
            </w:tcBorders>
            <w:shd w:val="clear" w:color="auto" w:fill="FFFF00"/>
            <w:noWrap/>
            <w:vAlign w:val="bottom"/>
          </w:tcPr>
          <w:p w14:paraId="3727DBC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F27CF0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3E99B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B7F326"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B9C638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Mandľová</w:t>
            </w:r>
          </w:p>
        </w:tc>
        <w:tc>
          <w:tcPr>
            <w:tcW w:w="720" w:type="dxa"/>
            <w:tcBorders>
              <w:top w:val="nil"/>
              <w:left w:val="nil"/>
              <w:bottom w:val="single" w:sz="4" w:space="0" w:color="auto"/>
              <w:right w:val="single" w:sz="4" w:space="0" w:color="auto"/>
            </w:tcBorders>
            <w:shd w:val="clear" w:color="auto" w:fill="auto"/>
            <w:noWrap/>
            <w:vAlign w:val="bottom"/>
            <w:hideMark/>
          </w:tcPr>
          <w:p w14:paraId="09A2F5D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BBE94C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95F1F7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126,91</w:t>
            </w:r>
          </w:p>
        </w:tc>
        <w:tc>
          <w:tcPr>
            <w:tcW w:w="1480" w:type="dxa"/>
            <w:tcBorders>
              <w:top w:val="nil"/>
              <w:left w:val="nil"/>
              <w:bottom w:val="single" w:sz="4" w:space="0" w:color="auto"/>
              <w:right w:val="single" w:sz="4" w:space="0" w:color="auto"/>
            </w:tcBorders>
            <w:shd w:val="clear" w:color="auto" w:fill="auto"/>
            <w:noWrap/>
            <w:vAlign w:val="bottom"/>
            <w:hideMark/>
          </w:tcPr>
          <w:p w14:paraId="0146EB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18C199B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Mandľová</w:t>
            </w:r>
          </w:p>
        </w:tc>
        <w:tc>
          <w:tcPr>
            <w:tcW w:w="1252" w:type="dxa"/>
            <w:tcBorders>
              <w:top w:val="nil"/>
              <w:left w:val="nil"/>
              <w:bottom w:val="single" w:sz="4" w:space="0" w:color="auto"/>
              <w:right w:val="single" w:sz="4" w:space="0" w:color="auto"/>
            </w:tcBorders>
            <w:shd w:val="clear" w:color="auto" w:fill="FFFF00"/>
            <w:noWrap/>
            <w:vAlign w:val="bottom"/>
          </w:tcPr>
          <w:p w14:paraId="563316B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0FC2F6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5B389B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5F1D1A"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2F7D5C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68D1902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A9520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619695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967,01</w:t>
            </w:r>
          </w:p>
        </w:tc>
        <w:tc>
          <w:tcPr>
            <w:tcW w:w="1480" w:type="dxa"/>
            <w:tcBorders>
              <w:top w:val="nil"/>
              <w:left w:val="nil"/>
              <w:bottom w:val="single" w:sz="4" w:space="0" w:color="auto"/>
              <w:right w:val="single" w:sz="4" w:space="0" w:color="auto"/>
            </w:tcBorders>
            <w:shd w:val="clear" w:color="auto" w:fill="auto"/>
            <w:noWrap/>
            <w:vAlign w:val="bottom"/>
            <w:hideMark/>
          </w:tcPr>
          <w:p w14:paraId="27EAFFE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7D681DD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Vyradený úsek cesty III/00247-Rusovce-Jarovce</w:t>
            </w:r>
          </w:p>
        </w:tc>
        <w:tc>
          <w:tcPr>
            <w:tcW w:w="1252" w:type="dxa"/>
            <w:tcBorders>
              <w:top w:val="nil"/>
              <w:left w:val="nil"/>
              <w:bottom w:val="single" w:sz="4" w:space="0" w:color="auto"/>
              <w:right w:val="single" w:sz="4" w:space="0" w:color="auto"/>
            </w:tcBorders>
            <w:shd w:val="clear" w:color="auto" w:fill="FFFF00"/>
            <w:noWrap/>
            <w:vAlign w:val="bottom"/>
          </w:tcPr>
          <w:p w14:paraId="1E4D30D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57BE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B3F099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45E1671"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EC39F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3C78E2E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04A532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81B62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1 044,26</w:t>
            </w:r>
          </w:p>
        </w:tc>
        <w:tc>
          <w:tcPr>
            <w:tcW w:w="1480" w:type="dxa"/>
            <w:tcBorders>
              <w:top w:val="nil"/>
              <w:left w:val="nil"/>
              <w:bottom w:val="single" w:sz="4" w:space="0" w:color="auto"/>
              <w:right w:val="single" w:sz="4" w:space="0" w:color="auto"/>
            </w:tcBorders>
            <w:shd w:val="clear" w:color="auto" w:fill="auto"/>
            <w:noWrap/>
            <w:vAlign w:val="bottom"/>
            <w:hideMark/>
          </w:tcPr>
          <w:p w14:paraId="1B366B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11CEE1A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Vyradený úsek cesty III/00247-Rusovce-Jarovce</w:t>
            </w:r>
          </w:p>
        </w:tc>
        <w:tc>
          <w:tcPr>
            <w:tcW w:w="1252" w:type="dxa"/>
            <w:tcBorders>
              <w:top w:val="nil"/>
              <w:left w:val="nil"/>
              <w:bottom w:val="single" w:sz="4" w:space="0" w:color="auto"/>
              <w:right w:val="single" w:sz="4" w:space="0" w:color="auto"/>
            </w:tcBorders>
            <w:shd w:val="clear" w:color="auto" w:fill="FFFF00"/>
            <w:noWrap/>
            <w:vAlign w:val="bottom"/>
          </w:tcPr>
          <w:p w14:paraId="48B3E13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7D4E0F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CC81F1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EAA0C6E"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88FB96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lastRenderedPageBreak/>
              <w:t>Ovocná</w:t>
            </w:r>
          </w:p>
        </w:tc>
        <w:tc>
          <w:tcPr>
            <w:tcW w:w="720" w:type="dxa"/>
            <w:tcBorders>
              <w:top w:val="nil"/>
              <w:left w:val="nil"/>
              <w:bottom w:val="single" w:sz="4" w:space="0" w:color="auto"/>
              <w:right w:val="single" w:sz="4" w:space="0" w:color="auto"/>
            </w:tcBorders>
            <w:shd w:val="clear" w:color="auto" w:fill="auto"/>
            <w:noWrap/>
            <w:vAlign w:val="bottom"/>
            <w:hideMark/>
          </w:tcPr>
          <w:p w14:paraId="4CC881C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327959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0A1D98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722,46</w:t>
            </w:r>
          </w:p>
        </w:tc>
        <w:tc>
          <w:tcPr>
            <w:tcW w:w="1480" w:type="dxa"/>
            <w:tcBorders>
              <w:top w:val="nil"/>
              <w:left w:val="nil"/>
              <w:bottom w:val="single" w:sz="4" w:space="0" w:color="auto"/>
              <w:right w:val="single" w:sz="4" w:space="0" w:color="auto"/>
            </w:tcBorders>
            <w:shd w:val="clear" w:color="auto" w:fill="auto"/>
            <w:noWrap/>
            <w:vAlign w:val="bottom"/>
            <w:hideMark/>
          </w:tcPr>
          <w:p w14:paraId="3C23FC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4B977AE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Vyradený úsek cesty III/00247</w:t>
            </w:r>
          </w:p>
        </w:tc>
        <w:tc>
          <w:tcPr>
            <w:tcW w:w="1252" w:type="dxa"/>
            <w:tcBorders>
              <w:top w:val="nil"/>
              <w:left w:val="nil"/>
              <w:bottom w:val="single" w:sz="4" w:space="0" w:color="auto"/>
              <w:right w:val="single" w:sz="4" w:space="0" w:color="auto"/>
            </w:tcBorders>
            <w:shd w:val="clear" w:color="auto" w:fill="FFFF00"/>
            <w:noWrap/>
            <w:vAlign w:val="bottom"/>
          </w:tcPr>
          <w:p w14:paraId="0D5398B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B1643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39A636"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BE2311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CABB54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Novosadná</w:t>
            </w:r>
          </w:p>
        </w:tc>
        <w:tc>
          <w:tcPr>
            <w:tcW w:w="720" w:type="dxa"/>
            <w:tcBorders>
              <w:top w:val="nil"/>
              <w:left w:val="nil"/>
              <w:bottom w:val="single" w:sz="4" w:space="0" w:color="auto"/>
              <w:right w:val="single" w:sz="4" w:space="0" w:color="auto"/>
            </w:tcBorders>
            <w:shd w:val="clear" w:color="auto" w:fill="auto"/>
            <w:noWrap/>
            <w:vAlign w:val="bottom"/>
            <w:hideMark/>
          </w:tcPr>
          <w:p w14:paraId="02551F9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16A96DF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ECB0F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111,03</w:t>
            </w:r>
          </w:p>
        </w:tc>
        <w:tc>
          <w:tcPr>
            <w:tcW w:w="1480" w:type="dxa"/>
            <w:tcBorders>
              <w:top w:val="nil"/>
              <w:left w:val="nil"/>
              <w:bottom w:val="single" w:sz="4" w:space="0" w:color="auto"/>
              <w:right w:val="single" w:sz="4" w:space="0" w:color="auto"/>
            </w:tcBorders>
            <w:shd w:val="clear" w:color="auto" w:fill="auto"/>
            <w:noWrap/>
            <w:vAlign w:val="bottom"/>
            <w:hideMark/>
          </w:tcPr>
          <w:p w14:paraId="1F4CE2F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63AC20A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Novosadná</w:t>
            </w:r>
          </w:p>
        </w:tc>
        <w:tc>
          <w:tcPr>
            <w:tcW w:w="1252" w:type="dxa"/>
            <w:tcBorders>
              <w:top w:val="nil"/>
              <w:left w:val="nil"/>
              <w:bottom w:val="single" w:sz="4" w:space="0" w:color="auto"/>
              <w:right w:val="single" w:sz="4" w:space="0" w:color="auto"/>
            </w:tcBorders>
            <w:shd w:val="clear" w:color="auto" w:fill="FFFF00"/>
            <w:noWrap/>
            <w:vAlign w:val="bottom"/>
          </w:tcPr>
          <w:p w14:paraId="5D6CA6D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C49649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6A4D09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1863CE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F8297E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Dlhá</w:t>
            </w:r>
          </w:p>
        </w:tc>
        <w:tc>
          <w:tcPr>
            <w:tcW w:w="720" w:type="dxa"/>
            <w:tcBorders>
              <w:top w:val="nil"/>
              <w:left w:val="nil"/>
              <w:bottom w:val="single" w:sz="4" w:space="0" w:color="auto"/>
              <w:right w:val="single" w:sz="4" w:space="0" w:color="auto"/>
            </w:tcBorders>
            <w:shd w:val="clear" w:color="auto" w:fill="auto"/>
            <w:noWrap/>
            <w:vAlign w:val="bottom"/>
            <w:hideMark/>
          </w:tcPr>
          <w:p w14:paraId="100A2A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70FFB43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CB2907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547,31</w:t>
            </w:r>
          </w:p>
        </w:tc>
        <w:tc>
          <w:tcPr>
            <w:tcW w:w="1480" w:type="dxa"/>
            <w:tcBorders>
              <w:top w:val="nil"/>
              <w:left w:val="nil"/>
              <w:bottom w:val="single" w:sz="4" w:space="0" w:color="auto"/>
              <w:right w:val="single" w:sz="4" w:space="0" w:color="auto"/>
            </w:tcBorders>
            <w:shd w:val="clear" w:color="auto" w:fill="auto"/>
            <w:noWrap/>
            <w:vAlign w:val="bottom"/>
            <w:hideMark/>
          </w:tcPr>
          <w:p w14:paraId="095C9B9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40C8D2F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Dlhá (od Hraničiarskej)</w:t>
            </w:r>
          </w:p>
        </w:tc>
        <w:tc>
          <w:tcPr>
            <w:tcW w:w="1252" w:type="dxa"/>
            <w:tcBorders>
              <w:top w:val="nil"/>
              <w:left w:val="nil"/>
              <w:bottom w:val="single" w:sz="4" w:space="0" w:color="auto"/>
              <w:right w:val="single" w:sz="4" w:space="0" w:color="auto"/>
            </w:tcBorders>
            <w:shd w:val="clear" w:color="auto" w:fill="FFFF00"/>
            <w:noWrap/>
            <w:vAlign w:val="bottom"/>
          </w:tcPr>
          <w:p w14:paraId="7351CD3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3A39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C3905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D6F6F5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5DBC3E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Dlhá</w:t>
            </w:r>
          </w:p>
        </w:tc>
        <w:tc>
          <w:tcPr>
            <w:tcW w:w="720" w:type="dxa"/>
            <w:tcBorders>
              <w:top w:val="nil"/>
              <w:left w:val="nil"/>
              <w:bottom w:val="single" w:sz="4" w:space="0" w:color="auto"/>
              <w:right w:val="single" w:sz="4" w:space="0" w:color="auto"/>
            </w:tcBorders>
            <w:shd w:val="clear" w:color="auto" w:fill="auto"/>
            <w:noWrap/>
            <w:vAlign w:val="bottom"/>
            <w:hideMark/>
          </w:tcPr>
          <w:p w14:paraId="5AF69E0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42184B3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90AD91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429,42</w:t>
            </w:r>
          </w:p>
        </w:tc>
        <w:tc>
          <w:tcPr>
            <w:tcW w:w="1480" w:type="dxa"/>
            <w:tcBorders>
              <w:top w:val="nil"/>
              <w:left w:val="nil"/>
              <w:bottom w:val="single" w:sz="4" w:space="0" w:color="auto"/>
              <w:right w:val="single" w:sz="4" w:space="0" w:color="auto"/>
            </w:tcBorders>
            <w:shd w:val="clear" w:color="auto" w:fill="auto"/>
            <w:noWrap/>
            <w:vAlign w:val="bottom"/>
            <w:hideMark/>
          </w:tcPr>
          <w:p w14:paraId="7038471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3A0B119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Dlhá (od Hraničiarskej)</w:t>
            </w:r>
          </w:p>
        </w:tc>
        <w:tc>
          <w:tcPr>
            <w:tcW w:w="1252" w:type="dxa"/>
            <w:tcBorders>
              <w:top w:val="nil"/>
              <w:left w:val="nil"/>
              <w:bottom w:val="single" w:sz="4" w:space="0" w:color="auto"/>
              <w:right w:val="single" w:sz="4" w:space="0" w:color="auto"/>
            </w:tcBorders>
            <w:shd w:val="clear" w:color="auto" w:fill="FFFF00"/>
            <w:noWrap/>
            <w:vAlign w:val="bottom"/>
          </w:tcPr>
          <w:p w14:paraId="55AFCE5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48AACD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150BB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499BE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70FC3E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22DB90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5C5367F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6C7DAA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987,00</w:t>
            </w:r>
          </w:p>
        </w:tc>
        <w:tc>
          <w:tcPr>
            <w:tcW w:w="1480" w:type="dxa"/>
            <w:tcBorders>
              <w:top w:val="nil"/>
              <w:left w:val="nil"/>
              <w:bottom w:val="single" w:sz="4" w:space="0" w:color="auto"/>
              <w:right w:val="single" w:sz="4" w:space="0" w:color="auto"/>
            </w:tcBorders>
            <w:shd w:val="clear" w:color="auto" w:fill="auto"/>
            <w:noWrap/>
            <w:vAlign w:val="bottom"/>
            <w:hideMark/>
          </w:tcPr>
          <w:p w14:paraId="3C1BF8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181683E8"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32CF1CF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98219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4CF46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0F8B54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EEF413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7BA4BE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7A39B68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1C98C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765,53</w:t>
            </w:r>
          </w:p>
        </w:tc>
        <w:tc>
          <w:tcPr>
            <w:tcW w:w="1480" w:type="dxa"/>
            <w:tcBorders>
              <w:top w:val="nil"/>
              <w:left w:val="nil"/>
              <w:bottom w:val="single" w:sz="4" w:space="0" w:color="auto"/>
              <w:right w:val="single" w:sz="4" w:space="0" w:color="auto"/>
            </w:tcBorders>
            <w:shd w:val="clear" w:color="auto" w:fill="auto"/>
            <w:noWrap/>
            <w:vAlign w:val="bottom"/>
            <w:hideMark/>
          </w:tcPr>
          <w:p w14:paraId="4B1E29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5F3CC57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397147A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9D73D3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155505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5BB9F93"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04F7F8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Hraničiarska</w:t>
            </w:r>
          </w:p>
        </w:tc>
        <w:tc>
          <w:tcPr>
            <w:tcW w:w="720" w:type="dxa"/>
            <w:tcBorders>
              <w:top w:val="nil"/>
              <w:left w:val="nil"/>
              <w:bottom w:val="single" w:sz="4" w:space="0" w:color="auto"/>
              <w:right w:val="single" w:sz="4" w:space="0" w:color="auto"/>
            </w:tcBorders>
            <w:shd w:val="clear" w:color="auto" w:fill="auto"/>
            <w:noWrap/>
            <w:vAlign w:val="bottom"/>
            <w:hideMark/>
          </w:tcPr>
          <w:p w14:paraId="04DBEE8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045A896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05562B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951,87</w:t>
            </w:r>
          </w:p>
        </w:tc>
        <w:tc>
          <w:tcPr>
            <w:tcW w:w="1480" w:type="dxa"/>
            <w:tcBorders>
              <w:top w:val="nil"/>
              <w:left w:val="nil"/>
              <w:bottom w:val="single" w:sz="4" w:space="0" w:color="auto"/>
              <w:right w:val="single" w:sz="4" w:space="0" w:color="auto"/>
            </w:tcBorders>
            <w:shd w:val="clear" w:color="auto" w:fill="auto"/>
            <w:noWrap/>
            <w:vAlign w:val="bottom"/>
            <w:hideMark/>
          </w:tcPr>
          <w:p w14:paraId="06B989B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16E4752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Hraničiarska</w:t>
            </w:r>
          </w:p>
        </w:tc>
        <w:tc>
          <w:tcPr>
            <w:tcW w:w="1252" w:type="dxa"/>
            <w:tcBorders>
              <w:top w:val="nil"/>
              <w:left w:val="nil"/>
              <w:bottom w:val="single" w:sz="4" w:space="0" w:color="auto"/>
              <w:right w:val="single" w:sz="4" w:space="0" w:color="auto"/>
            </w:tcBorders>
            <w:shd w:val="clear" w:color="auto" w:fill="FFFF00"/>
            <w:noWrap/>
            <w:vAlign w:val="bottom"/>
          </w:tcPr>
          <w:p w14:paraId="556E2DB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EDBD8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30A85C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9A6291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9E5BAA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Hraničiarska</w:t>
            </w:r>
          </w:p>
        </w:tc>
        <w:tc>
          <w:tcPr>
            <w:tcW w:w="720" w:type="dxa"/>
            <w:tcBorders>
              <w:top w:val="nil"/>
              <w:left w:val="nil"/>
              <w:bottom w:val="single" w:sz="4" w:space="0" w:color="auto"/>
              <w:right w:val="single" w:sz="4" w:space="0" w:color="auto"/>
            </w:tcBorders>
            <w:shd w:val="clear" w:color="auto" w:fill="auto"/>
            <w:noWrap/>
            <w:vAlign w:val="bottom"/>
            <w:hideMark/>
          </w:tcPr>
          <w:p w14:paraId="1D36298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41E3F4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358D7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939,94</w:t>
            </w:r>
          </w:p>
        </w:tc>
        <w:tc>
          <w:tcPr>
            <w:tcW w:w="1480" w:type="dxa"/>
            <w:tcBorders>
              <w:top w:val="nil"/>
              <w:left w:val="nil"/>
              <w:bottom w:val="single" w:sz="4" w:space="0" w:color="auto"/>
              <w:right w:val="single" w:sz="4" w:space="0" w:color="auto"/>
            </w:tcBorders>
            <w:shd w:val="clear" w:color="auto" w:fill="auto"/>
            <w:noWrap/>
            <w:vAlign w:val="bottom"/>
            <w:hideMark/>
          </w:tcPr>
          <w:p w14:paraId="5E7FE2A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6B26AF6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Hraničiarska</w:t>
            </w:r>
          </w:p>
        </w:tc>
        <w:tc>
          <w:tcPr>
            <w:tcW w:w="1252" w:type="dxa"/>
            <w:tcBorders>
              <w:top w:val="nil"/>
              <w:left w:val="nil"/>
              <w:bottom w:val="single" w:sz="4" w:space="0" w:color="auto"/>
              <w:right w:val="single" w:sz="4" w:space="0" w:color="auto"/>
            </w:tcBorders>
            <w:shd w:val="clear" w:color="auto" w:fill="FFFF00"/>
            <w:noWrap/>
            <w:vAlign w:val="bottom"/>
          </w:tcPr>
          <w:p w14:paraId="4624E07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FC4C08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19C4F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E7F848E" w14:textId="77777777" w:rsidTr="00427033">
        <w:trPr>
          <w:trHeight w:val="27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683771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Petržalská</w:t>
            </w:r>
          </w:p>
        </w:tc>
        <w:tc>
          <w:tcPr>
            <w:tcW w:w="720" w:type="dxa"/>
            <w:tcBorders>
              <w:top w:val="nil"/>
              <w:left w:val="nil"/>
              <w:bottom w:val="single" w:sz="4" w:space="0" w:color="auto"/>
              <w:right w:val="single" w:sz="4" w:space="0" w:color="auto"/>
            </w:tcBorders>
            <w:shd w:val="clear" w:color="auto" w:fill="auto"/>
            <w:noWrap/>
            <w:vAlign w:val="bottom"/>
            <w:hideMark/>
          </w:tcPr>
          <w:p w14:paraId="4C7D042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7316031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828EC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165,56</w:t>
            </w:r>
          </w:p>
        </w:tc>
        <w:tc>
          <w:tcPr>
            <w:tcW w:w="1480" w:type="dxa"/>
            <w:tcBorders>
              <w:top w:val="nil"/>
              <w:left w:val="nil"/>
              <w:bottom w:val="single" w:sz="4" w:space="0" w:color="auto"/>
              <w:right w:val="single" w:sz="4" w:space="0" w:color="auto"/>
            </w:tcBorders>
            <w:shd w:val="clear" w:color="auto" w:fill="auto"/>
            <w:noWrap/>
            <w:vAlign w:val="bottom"/>
            <w:hideMark/>
          </w:tcPr>
          <w:p w14:paraId="61AB81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0BA1EFE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Petržalská</w:t>
            </w:r>
          </w:p>
        </w:tc>
        <w:tc>
          <w:tcPr>
            <w:tcW w:w="1252" w:type="dxa"/>
            <w:tcBorders>
              <w:top w:val="nil"/>
              <w:left w:val="nil"/>
              <w:bottom w:val="single" w:sz="4" w:space="0" w:color="auto"/>
              <w:right w:val="single" w:sz="4" w:space="0" w:color="auto"/>
            </w:tcBorders>
            <w:shd w:val="clear" w:color="auto" w:fill="FFFF00"/>
            <w:noWrap/>
            <w:vAlign w:val="bottom"/>
          </w:tcPr>
          <w:p w14:paraId="5E7C302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D4F2D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1A33D9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2B4221F" w14:textId="77777777" w:rsidTr="00427033">
        <w:trPr>
          <w:trHeight w:val="270"/>
        </w:trPr>
        <w:tc>
          <w:tcPr>
            <w:tcW w:w="3829" w:type="dxa"/>
            <w:tcBorders>
              <w:top w:val="nil"/>
              <w:left w:val="nil"/>
              <w:bottom w:val="nil"/>
              <w:right w:val="nil"/>
            </w:tcBorders>
            <w:shd w:val="clear" w:color="auto" w:fill="auto"/>
            <w:noWrap/>
            <w:vAlign w:val="bottom"/>
            <w:hideMark/>
          </w:tcPr>
          <w:p w14:paraId="6D0D113A" w14:textId="77777777" w:rsidR="00182097" w:rsidRPr="00182097" w:rsidRDefault="00182097" w:rsidP="00182097">
            <w:pPr>
              <w:widowControl/>
              <w:jc w:val="right"/>
              <w:rPr>
                <w:rFonts w:ascii="Arial CE" w:eastAsia="Times New Roman" w:hAnsi="Arial CE" w:cs="Arial CE"/>
                <w:color w:val="auto"/>
                <w:sz w:val="20"/>
                <w:szCs w:val="20"/>
                <w:lang w:bidi="ar-SA"/>
              </w:rPr>
            </w:pPr>
          </w:p>
        </w:tc>
        <w:tc>
          <w:tcPr>
            <w:tcW w:w="720" w:type="dxa"/>
            <w:tcBorders>
              <w:top w:val="nil"/>
              <w:left w:val="nil"/>
              <w:bottom w:val="nil"/>
              <w:right w:val="nil"/>
            </w:tcBorders>
            <w:shd w:val="clear" w:color="auto" w:fill="auto"/>
            <w:noWrap/>
            <w:vAlign w:val="bottom"/>
            <w:hideMark/>
          </w:tcPr>
          <w:p w14:paraId="295ACF8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1BD7AEBB"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3C57031E" w14:textId="77777777" w:rsidR="00182097" w:rsidRPr="00182097" w:rsidRDefault="00182097" w:rsidP="00182097">
            <w:pPr>
              <w:widowControl/>
              <w:jc w:val="right"/>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162 799,56</w:t>
            </w:r>
          </w:p>
        </w:tc>
        <w:tc>
          <w:tcPr>
            <w:tcW w:w="1480" w:type="dxa"/>
            <w:tcBorders>
              <w:top w:val="nil"/>
              <w:left w:val="nil"/>
              <w:bottom w:val="nil"/>
              <w:right w:val="nil"/>
            </w:tcBorders>
            <w:shd w:val="clear" w:color="auto" w:fill="auto"/>
            <w:noWrap/>
            <w:vAlign w:val="bottom"/>
            <w:hideMark/>
          </w:tcPr>
          <w:p w14:paraId="711F5ECD" w14:textId="77777777" w:rsidR="00182097" w:rsidRPr="00182097" w:rsidRDefault="00182097" w:rsidP="00182097">
            <w:pPr>
              <w:widowControl/>
              <w:jc w:val="right"/>
              <w:rPr>
                <w:rFonts w:ascii="Arial" w:eastAsia="Times New Roman" w:hAnsi="Arial" w:cs="Arial"/>
                <w:b/>
                <w:bCs/>
                <w:color w:val="auto"/>
                <w:sz w:val="20"/>
                <w:szCs w:val="20"/>
                <w:lang w:bidi="ar-SA"/>
              </w:rPr>
            </w:pPr>
          </w:p>
        </w:tc>
        <w:tc>
          <w:tcPr>
            <w:tcW w:w="1590" w:type="dxa"/>
            <w:tcBorders>
              <w:top w:val="nil"/>
              <w:left w:val="nil"/>
              <w:bottom w:val="nil"/>
              <w:right w:val="nil"/>
            </w:tcBorders>
            <w:shd w:val="clear" w:color="auto" w:fill="auto"/>
            <w:vAlign w:val="bottom"/>
            <w:hideMark/>
          </w:tcPr>
          <w:p w14:paraId="5B84D48F"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11DB55FB"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267E4478"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5515719B" w14:textId="77777777" w:rsidR="00182097" w:rsidRPr="00182097" w:rsidRDefault="00182097" w:rsidP="00182097">
            <w:pPr>
              <w:widowControl/>
              <w:jc w:val="right"/>
              <w:rPr>
                <w:rFonts w:ascii="Arial" w:eastAsia="Times New Roman" w:hAnsi="Arial" w:cs="Arial"/>
                <w:b/>
                <w:bCs/>
                <w:color w:val="auto"/>
                <w:sz w:val="20"/>
                <w:szCs w:val="20"/>
                <w:lang w:bidi="ar-SA"/>
              </w:rPr>
            </w:pPr>
          </w:p>
        </w:tc>
      </w:tr>
    </w:tbl>
    <w:p w14:paraId="438DDECC" w14:textId="46D65662" w:rsidR="00706D45" w:rsidRDefault="00706D45" w:rsidP="00505C21"/>
    <w:p w14:paraId="27BCBC0E" w14:textId="77777777" w:rsidR="00706D45" w:rsidRDefault="00706D45">
      <w:pPr>
        <w:widowControl/>
        <w:spacing w:after="160" w:line="259" w:lineRule="auto"/>
      </w:pPr>
      <w:r>
        <w:br w:type="page"/>
      </w:r>
    </w:p>
    <w:tbl>
      <w:tblPr>
        <w:tblW w:w="15207" w:type="dxa"/>
        <w:tblInd w:w="70" w:type="dxa"/>
        <w:tblCellMar>
          <w:left w:w="70" w:type="dxa"/>
          <w:right w:w="70" w:type="dxa"/>
        </w:tblCellMar>
        <w:tblLook w:val="04A0" w:firstRow="1" w:lastRow="0" w:firstColumn="1" w:lastColumn="0" w:noHBand="0" w:noVBand="1"/>
      </w:tblPr>
      <w:tblGrid>
        <w:gridCol w:w="951"/>
        <w:gridCol w:w="1762"/>
        <w:gridCol w:w="951"/>
        <w:gridCol w:w="1086"/>
        <w:gridCol w:w="1231"/>
        <w:gridCol w:w="5424"/>
        <w:gridCol w:w="1283"/>
        <w:gridCol w:w="1321"/>
        <w:gridCol w:w="1198"/>
      </w:tblGrid>
      <w:tr w:rsidR="00505C21" w:rsidRPr="00B0288E" w14:paraId="5F2E2C09" w14:textId="77777777" w:rsidTr="00505C21">
        <w:trPr>
          <w:trHeight w:val="270"/>
        </w:trPr>
        <w:tc>
          <w:tcPr>
            <w:tcW w:w="951" w:type="dxa"/>
            <w:tcBorders>
              <w:top w:val="nil"/>
              <w:left w:val="nil"/>
              <w:bottom w:val="nil"/>
              <w:right w:val="nil"/>
            </w:tcBorders>
            <w:shd w:val="clear" w:color="auto" w:fill="auto"/>
            <w:noWrap/>
            <w:vAlign w:val="bottom"/>
            <w:hideMark/>
          </w:tcPr>
          <w:p w14:paraId="52C9A3FA" w14:textId="77777777" w:rsidR="00505C21" w:rsidRPr="00B0288E" w:rsidRDefault="00505C21" w:rsidP="00A4771D">
            <w:pPr>
              <w:rPr>
                <w:sz w:val="20"/>
              </w:rPr>
            </w:pPr>
          </w:p>
        </w:tc>
        <w:tc>
          <w:tcPr>
            <w:tcW w:w="1762" w:type="dxa"/>
            <w:tcBorders>
              <w:top w:val="nil"/>
              <w:left w:val="nil"/>
              <w:bottom w:val="nil"/>
              <w:right w:val="nil"/>
            </w:tcBorders>
            <w:shd w:val="clear" w:color="auto" w:fill="auto"/>
            <w:noWrap/>
            <w:vAlign w:val="bottom"/>
            <w:hideMark/>
          </w:tcPr>
          <w:p w14:paraId="1CA49885" w14:textId="77777777" w:rsidR="00505C21" w:rsidRPr="00B0288E" w:rsidRDefault="00505C21" w:rsidP="00A4771D">
            <w:pPr>
              <w:rPr>
                <w:sz w:val="20"/>
              </w:rPr>
            </w:pPr>
          </w:p>
        </w:tc>
        <w:tc>
          <w:tcPr>
            <w:tcW w:w="951" w:type="dxa"/>
            <w:tcBorders>
              <w:top w:val="nil"/>
              <w:left w:val="nil"/>
              <w:bottom w:val="nil"/>
              <w:right w:val="nil"/>
            </w:tcBorders>
            <w:shd w:val="clear" w:color="auto" w:fill="auto"/>
            <w:noWrap/>
            <w:vAlign w:val="bottom"/>
            <w:hideMark/>
          </w:tcPr>
          <w:p w14:paraId="717BF2F7" w14:textId="77777777" w:rsidR="00505C21" w:rsidRPr="00B0288E" w:rsidRDefault="00505C21" w:rsidP="00A4771D">
            <w:pPr>
              <w:rPr>
                <w:sz w:val="20"/>
              </w:rPr>
            </w:pPr>
          </w:p>
        </w:tc>
        <w:tc>
          <w:tcPr>
            <w:tcW w:w="1086" w:type="dxa"/>
            <w:tcBorders>
              <w:top w:val="nil"/>
              <w:left w:val="nil"/>
              <w:bottom w:val="nil"/>
              <w:right w:val="nil"/>
            </w:tcBorders>
            <w:shd w:val="clear" w:color="auto" w:fill="auto"/>
            <w:noWrap/>
            <w:vAlign w:val="bottom"/>
            <w:hideMark/>
          </w:tcPr>
          <w:p w14:paraId="3B24E6F7" w14:textId="77777777" w:rsidR="00505C21" w:rsidRPr="00B0288E" w:rsidRDefault="00505C21" w:rsidP="00A4771D">
            <w:pPr>
              <w:rPr>
                <w:sz w:val="20"/>
              </w:rPr>
            </w:pPr>
          </w:p>
        </w:tc>
        <w:tc>
          <w:tcPr>
            <w:tcW w:w="1231" w:type="dxa"/>
            <w:tcBorders>
              <w:top w:val="nil"/>
              <w:left w:val="nil"/>
              <w:bottom w:val="nil"/>
              <w:right w:val="nil"/>
            </w:tcBorders>
            <w:shd w:val="clear" w:color="auto" w:fill="auto"/>
            <w:noWrap/>
            <w:vAlign w:val="bottom"/>
            <w:hideMark/>
          </w:tcPr>
          <w:p w14:paraId="11BD67AD" w14:textId="77777777" w:rsidR="00505C21" w:rsidRPr="00B0288E" w:rsidRDefault="00505C21" w:rsidP="00A4771D">
            <w:pPr>
              <w:rPr>
                <w:sz w:val="20"/>
              </w:rPr>
            </w:pPr>
          </w:p>
        </w:tc>
        <w:tc>
          <w:tcPr>
            <w:tcW w:w="5424" w:type="dxa"/>
            <w:tcBorders>
              <w:top w:val="nil"/>
              <w:left w:val="nil"/>
              <w:bottom w:val="nil"/>
              <w:right w:val="nil"/>
            </w:tcBorders>
            <w:shd w:val="clear" w:color="auto" w:fill="auto"/>
            <w:noWrap/>
            <w:vAlign w:val="bottom"/>
            <w:hideMark/>
          </w:tcPr>
          <w:p w14:paraId="2A3F1870" w14:textId="77777777" w:rsidR="00505C21" w:rsidRPr="00B0288E" w:rsidRDefault="00505C21" w:rsidP="00A4771D">
            <w:pPr>
              <w:rPr>
                <w:sz w:val="20"/>
              </w:rPr>
            </w:pPr>
          </w:p>
        </w:tc>
        <w:tc>
          <w:tcPr>
            <w:tcW w:w="1283" w:type="dxa"/>
            <w:tcBorders>
              <w:top w:val="nil"/>
              <w:left w:val="nil"/>
              <w:bottom w:val="nil"/>
              <w:right w:val="nil"/>
            </w:tcBorders>
            <w:shd w:val="clear" w:color="auto" w:fill="auto"/>
            <w:noWrap/>
            <w:vAlign w:val="bottom"/>
            <w:hideMark/>
          </w:tcPr>
          <w:p w14:paraId="51994A31" w14:textId="77777777" w:rsidR="00505C21" w:rsidRPr="00B0288E" w:rsidRDefault="00505C21" w:rsidP="00A4771D">
            <w:pPr>
              <w:rPr>
                <w:sz w:val="20"/>
              </w:rPr>
            </w:pPr>
          </w:p>
        </w:tc>
        <w:tc>
          <w:tcPr>
            <w:tcW w:w="1321" w:type="dxa"/>
            <w:tcBorders>
              <w:top w:val="nil"/>
              <w:left w:val="nil"/>
              <w:bottom w:val="nil"/>
              <w:right w:val="nil"/>
            </w:tcBorders>
            <w:shd w:val="clear" w:color="auto" w:fill="auto"/>
            <w:noWrap/>
            <w:vAlign w:val="bottom"/>
            <w:hideMark/>
          </w:tcPr>
          <w:p w14:paraId="00C01AE9"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64D51FB4" w14:textId="77777777" w:rsidR="00505C21" w:rsidRPr="00B0288E" w:rsidRDefault="00505C21" w:rsidP="00A4771D">
            <w:pPr>
              <w:rPr>
                <w:sz w:val="20"/>
              </w:rPr>
            </w:pPr>
          </w:p>
        </w:tc>
      </w:tr>
      <w:tr w:rsidR="00505C21" w:rsidRPr="00B0288E" w14:paraId="1D8F6823" w14:textId="77777777" w:rsidTr="00505C21">
        <w:trPr>
          <w:trHeight w:val="255"/>
        </w:trPr>
        <w:tc>
          <w:tcPr>
            <w:tcW w:w="951" w:type="dxa"/>
            <w:tcBorders>
              <w:top w:val="nil"/>
              <w:left w:val="nil"/>
              <w:bottom w:val="nil"/>
              <w:right w:val="nil"/>
            </w:tcBorders>
            <w:shd w:val="clear" w:color="auto" w:fill="auto"/>
            <w:noWrap/>
            <w:vAlign w:val="bottom"/>
            <w:hideMark/>
          </w:tcPr>
          <w:p w14:paraId="095C2CF0" w14:textId="77777777" w:rsidR="00505C21" w:rsidRPr="00B0288E" w:rsidRDefault="00505C21" w:rsidP="00A4771D">
            <w:pPr>
              <w:rPr>
                <w:sz w:val="20"/>
              </w:rPr>
            </w:pPr>
          </w:p>
        </w:tc>
        <w:tc>
          <w:tcPr>
            <w:tcW w:w="3799"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3034BA98" w14:textId="77777777" w:rsidR="00505C21" w:rsidRPr="00B0288E" w:rsidRDefault="00505C21" w:rsidP="00C55E76">
            <w:pPr>
              <w:rPr>
                <w:rFonts w:ascii="Arial CE" w:hAnsi="Arial CE"/>
                <w:b/>
                <w:bCs/>
                <w:sz w:val="20"/>
              </w:rPr>
            </w:pPr>
            <w:r w:rsidRPr="00B0288E">
              <w:rPr>
                <w:rFonts w:ascii="Arial CE" w:hAnsi="Arial CE"/>
                <w:b/>
                <w:bCs/>
                <w:sz w:val="20"/>
              </w:rPr>
              <w:t xml:space="preserve">Čistenia </w:t>
            </w:r>
            <w:r w:rsidR="00C55E76">
              <w:rPr>
                <w:rFonts w:ascii="Arial CE" w:hAnsi="Arial CE"/>
                <w:b/>
                <w:bCs/>
                <w:sz w:val="20"/>
              </w:rPr>
              <w:t>lávok</w:t>
            </w:r>
            <w:r w:rsidRPr="00B0288E">
              <w:rPr>
                <w:rFonts w:ascii="Arial CE" w:hAnsi="Arial CE"/>
                <w:b/>
                <w:bCs/>
                <w:sz w:val="20"/>
              </w:rPr>
              <w:t xml:space="preserve"> sa bude vykonávať v čase</w:t>
            </w:r>
          </w:p>
        </w:tc>
        <w:tc>
          <w:tcPr>
            <w:tcW w:w="1231" w:type="dxa"/>
            <w:tcBorders>
              <w:top w:val="single" w:sz="8" w:space="0" w:color="auto"/>
              <w:left w:val="nil"/>
              <w:bottom w:val="single" w:sz="4" w:space="0" w:color="auto"/>
              <w:right w:val="single" w:sz="4" w:space="0" w:color="auto"/>
            </w:tcBorders>
            <w:shd w:val="clear" w:color="000000" w:fill="C0C0C0"/>
            <w:noWrap/>
            <w:vAlign w:val="center"/>
            <w:hideMark/>
          </w:tcPr>
          <w:p w14:paraId="71E73707" w14:textId="77777777" w:rsidR="00505C21" w:rsidRPr="00B0288E" w:rsidRDefault="00505C21" w:rsidP="00A4771D">
            <w:pPr>
              <w:jc w:val="center"/>
              <w:rPr>
                <w:rFonts w:ascii="Arial CE" w:hAnsi="Arial CE"/>
                <w:b/>
                <w:bCs/>
                <w:sz w:val="20"/>
              </w:rPr>
            </w:pPr>
            <w:r w:rsidRPr="00B0288E">
              <w:rPr>
                <w:rFonts w:ascii="Arial CE" w:hAnsi="Arial CE"/>
                <w:b/>
                <w:bCs/>
                <w:sz w:val="20"/>
              </w:rPr>
              <w:t>od</w:t>
            </w:r>
          </w:p>
        </w:tc>
        <w:tc>
          <w:tcPr>
            <w:tcW w:w="5424" w:type="dxa"/>
            <w:tcBorders>
              <w:top w:val="single" w:sz="8" w:space="0" w:color="auto"/>
              <w:left w:val="nil"/>
              <w:bottom w:val="single" w:sz="4" w:space="0" w:color="auto"/>
              <w:right w:val="single" w:sz="8" w:space="0" w:color="auto"/>
            </w:tcBorders>
            <w:shd w:val="clear" w:color="000000" w:fill="C0C0C0"/>
            <w:noWrap/>
            <w:vAlign w:val="center"/>
            <w:hideMark/>
          </w:tcPr>
          <w:p w14:paraId="4E36F144" w14:textId="77777777" w:rsidR="00505C21" w:rsidRPr="00B0288E" w:rsidRDefault="00505C21" w:rsidP="00A4771D">
            <w:pPr>
              <w:jc w:val="center"/>
              <w:rPr>
                <w:rFonts w:ascii="Arial CE" w:hAnsi="Arial CE"/>
                <w:b/>
                <w:bCs/>
                <w:sz w:val="20"/>
              </w:rPr>
            </w:pPr>
            <w:r w:rsidRPr="00B0288E">
              <w:rPr>
                <w:rFonts w:ascii="Arial CE" w:hAnsi="Arial CE"/>
                <w:b/>
                <w:bCs/>
                <w:sz w:val="20"/>
              </w:rPr>
              <w:t>do</w:t>
            </w:r>
          </w:p>
        </w:tc>
        <w:tc>
          <w:tcPr>
            <w:tcW w:w="1283" w:type="dxa"/>
            <w:tcBorders>
              <w:top w:val="nil"/>
              <w:left w:val="nil"/>
              <w:bottom w:val="nil"/>
              <w:right w:val="nil"/>
            </w:tcBorders>
            <w:shd w:val="clear" w:color="auto" w:fill="auto"/>
            <w:noWrap/>
            <w:vAlign w:val="bottom"/>
            <w:hideMark/>
          </w:tcPr>
          <w:p w14:paraId="2CD2A2EF" w14:textId="77777777" w:rsidR="00505C21" w:rsidRPr="00B0288E" w:rsidRDefault="00505C21" w:rsidP="00A4771D">
            <w:pPr>
              <w:jc w:val="center"/>
              <w:rPr>
                <w:rFonts w:ascii="Arial CE" w:hAnsi="Arial CE"/>
                <w:b/>
                <w:bCs/>
                <w:sz w:val="20"/>
              </w:rPr>
            </w:pPr>
          </w:p>
        </w:tc>
        <w:tc>
          <w:tcPr>
            <w:tcW w:w="1321" w:type="dxa"/>
            <w:tcBorders>
              <w:top w:val="nil"/>
              <w:left w:val="nil"/>
              <w:bottom w:val="nil"/>
              <w:right w:val="nil"/>
            </w:tcBorders>
            <w:shd w:val="clear" w:color="auto" w:fill="auto"/>
            <w:noWrap/>
            <w:vAlign w:val="bottom"/>
            <w:hideMark/>
          </w:tcPr>
          <w:p w14:paraId="27C16D83"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42930764" w14:textId="77777777" w:rsidR="00505C21" w:rsidRPr="00B0288E" w:rsidRDefault="00505C21" w:rsidP="00A4771D">
            <w:pPr>
              <w:rPr>
                <w:sz w:val="20"/>
              </w:rPr>
            </w:pPr>
          </w:p>
        </w:tc>
      </w:tr>
      <w:tr w:rsidR="00505C21" w:rsidRPr="00B0288E" w14:paraId="55E5A3AA" w14:textId="77777777" w:rsidTr="00505C21">
        <w:trPr>
          <w:trHeight w:val="255"/>
        </w:trPr>
        <w:tc>
          <w:tcPr>
            <w:tcW w:w="951" w:type="dxa"/>
            <w:tcBorders>
              <w:top w:val="nil"/>
              <w:left w:val="nil"/>
              <w:bottom w:val="nil"/>
              <w:right w:val="nil"/>
            </w:tcBorders>
            <w:shd w:val="clear" w:color="auto" w:fill="auto"/>
            <w:noWrap/>
            <w:vAlign w:val="bottom"/>
            <w:hideMark/>
          </w:tcPr>
          <w:p w14:paraId="219AD445" w14:textId="77777777" w:rsidR="00505C21" w:rsidRPr="00B0288E" w:rsidRDefault="00505C21" w:rsidP="00A4771D">
            <w:pPr>
              <w:rPr>
                <w:sz w:val="20"/>
              </w:rPr>
            </w:pPr>
          </w:p>
        </w:tc>
        <w:tc>
          <w:tcPr>
            <w:tcW w:w="37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E0E78" w14:textId="77777777" w:rsidR="00505C21" w:rsidRPr="00B0288E" w:rsidRDefault="00505C21" w:rsidP="00A4771D">
            <w:pPr>
              <w:rPr>
                <w:rFonts w:ascii="Arial CE" w:hAnsi="Arial CE"/>
                <w:b/>
                <w:bCs/>
                <w:sz w:val="20"/>
              </w:rPr>
            </w:pPr>
            <w:r w:rsidRPr="00B0288E">
              <w:rPr>
                <w:rFonts w:ascii="Arial CE" w:hAnsi="Arial CE"/>
                <w:b/>
                <w:bCs/>
                <w:sz w:val="20"/>
              </w:rPr>
              <w:t>1. smena</w:t>
            </w:r>
          </w:p>
        </w:tc>
        <w:tc>
          <w:tcPr>
            <w:tcW w:w="1231" w:type="dxa"/>
            <w:tcBorders>
              <w:top w:val="nil"/>
              <w:left w:val="nil"/>
              <w:bottom w:val="single" w:sz="4" w:space="0" w:color="auto"/>
              <w:right w:val="single" w:sz="4" w:space="0" w:color="auto"/>
            </w:tcBorders>
            <w:shd w:val="clear" w:color="auto" w:fill="auto"/>
            <w:noWrap/>
            <w:vAlign w:val="center"/>
            <w:hideMark/>
          </w:tcPr>
          <w:p w14:paraId="3B0DDC4C" w14:textId="77777777" w:rsidR="00505C21" w:rsidRPr="00B0288E" w:rsidRDefault="00505C21" w:rsidP="00A4771D">
            <w:pPr>
              <w:jc w:val="center"/>
              <w:rPr>
                <w:rFonts w:ascii="Arial CE" w:hAnsi="Arial CE"/>
                <w:b/>
                <w:bCs/>
                <w:sz w:val="20"/>
              </w:rPr>
            </w:pPr>
            <w:r w:rsidRPr="00B0288E">
              <w:rPr>
                <w:rFonts w:ascii="Arial CE" w:hAnsi="Arial CE"/>
                <w:b/>
                <w:bCs/>
                <w:sz w:val="20"/>
              </w:rPr>
              <w:t>06:00</w:t>
            </w:r>
          </w:p>
        </w:tc>
        <w:tc>
          <w:tcPr>
            <w:tcW w:w="5424" w:type="dxa"/>
            <w:tcBorders>
              <w:top w:val="nil"/>
              <w:left w:val="nil"/>
              <w:bottom w:val="single" w:sz="4" w:space="0" w:color="auto"/>
              <w:right w:val="single" w:sz="8" w:space="0" w:color="auto"/>
            </w:tcBorders>
            <w:shd w:val="clear" w:color="auto" w:fill="auto"/>
            <w:noWrap/>
            <w:vAlign w:val="center"/>
            <w:hideMark/>
          </w:tcPr>
          <w:p w14:paraId="1DC92D1F" w14:textId="77777777" w:rsidR="00505C21" w:rsidRPr="00B0288E" w:rsidRDefault="00505C21" w:rsidP="00A4771D">
            <w:pPr>
              <w:jc w:val="center"/>
              <w:rPr>
                <w:rFonts w:ascii="Arial CE" w:hAnsi="Arial CE"/>
                <w:b/>
                <w:bCs/>
                <w:sz w:val="20"/>
              </w:rPr>
            </w:pPr>
            <w:r w:rsidRPr="00B0288E">
              <w:rPr>
                <w:rFonts w:ascii="Arial CE" w:hAnsi="Arial CE"/>
                <w:b/>
                <w:bCs/>
                <w:sz w:val="20"/>
              </w:rPr>
              <w:t>18:00</w:t>
            </w:r>
          </w:p>
        </w:tc>
        <w:tc>
          <w:tcPr>
            <w:tcW w:w="1283" w:type="dxa"/>
            <w:tcBorders>
              <w:top w:val="nil"/>
              <w:left w:val="nil"/>
              <w:bottom w:val="nil"/>
              <w:right w:val="nil"/>
            </w:tcBorders>
            <w:shd w:val="clear" w:color="auto" w:fill="auto"/>
            <w:noWrap/>
            <w:vAlign w:val="bottom"/>
            <w:hideMark/>
          </w:tcPr>
          <w:p w14:paraId="49D4CC1D" w14:textId="77777777" w:rsidR="00505C21" w:rsidRPr="00B0288E" w:rsidRDefault="00505C21" w:rsidP="00A4771D">
            <w:pPr>
              <w:jc w:val="center"/>
              <w:rPr>
                <w:rFonts w:ascii="Arial CE" w:hAnsi="Arial CE"/>
                <w:b/>
                <w:bCs/>
                <w:sz w:val="20"/>
              </w:rPr>
            </w:pPr>
          </w:p>
        </w:tc>
        <w:tc>
          <w:tcPr>
            <w:tcW w:w="1321" w:type="dxa"/>
            <w:tcBorders>
              <w:top w:val="nil"/>
              <w:left w:val="nil"/>
              <w:bottom w:val="nil"/>
              <w:right w:val="nil"/>
            </w:tcBorders>
            <w:shd w:val="clear" w:color="auto" w:fill="auto"/>
            <w:noWrap/>
            <w:vAlign w:val="bottom"/>
            <w:hideMark/>
          </w:tcPr>
          <w:p w14:paraId="03A743D0"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42E13CC8" w14:textId="77777777" w:rsidR="00505C21" w:rsidRPr="00B0288E" w:rsidRDefault="00505C21" w:rsidP="00A4771D">
            <w:pPr>
              <w:rPr>
                <w:sz w:val="20"/>
              </w:rPr>
            </w:pPr>
          </w:p>
        </w:tc>
      </w:tr>
      <w:tr w:rsidR="00505C21" w:rsidRPr="00B0288E" w14:paraId="3D5F98BB" w14:textId="77777777" w:rsidTr="00505C21">
        <w:trPr>
          <w:trHeight w:val="255"/>
        </w:trPr>
        <w:tc>
          <w:tcPr>
            <w:tcW w:w="951" w:type="dxa"/>
            <w:tcBorders>
              <w:top w:val="nil"/>
              <w:left w:val="nil"/>
              <w:bottom w:val="nil"/>
              <w:right w:val="nil"/>
            </w:tcBorders>
            <w:shd w:val="clear" w:color="auto" w:fill="auto"/>
            <w:noWrap/>
            <w:vAlign w:val="bottom"/>
            <w:hideMark/>
          </w:tcPr>
          <w:p w14:paraId="65C496E2" w14:textId="77777777" w:rsidR="00505C21" w:rsidRPr="00B0288E" w:rsidRDefault="00505C21" w:rsidP="00A4771D">
            <w:pPr>
              <w:rPr>
                <w:sz w:val="20"/>
              </w:rPr>
            </w:pPr>
          </w:p>
        </w:tc>
        <w:tc>
          <w:tcPr>
            <w:tcW w:w="37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D4C0B" w14:textId="5FFD2567" w:rsidR="00505C21" w:rsidRPr="00B0288E" w:rsidRDefault="00505C21" w:rsidP="00427033">
            <w:pPr>
              <w:rPr>
                <w:rFonts w:ascii="Arial CE" w:hAnsi="Arial CE"/>
                <w:b/>
                <w:bCs/>
                <w:sz w:val="20"/>
              </w:rPr>
            </w:pPr>
            <w:r w:rsidRPr="00B0288E">
              <w:rPr>
                <w:rFonts w:ascii="Arial CE" w:hAnsi="Arial CE"/>
                <w:b/>
                <w:bCs/>
                <w:sz w:val="20"/>
              </w:rPr>
              <w:t>2. smena</w:t>
            </w:r>
            <w:r w:rsidR="00427033">
              <w:rPr>
                <w:rFonts w:ascii="Arial CE" w:hAnsi="Arial CE"/>
                <w:b/>
                <w:bCs/>
                <w:sz w:val="20"/>
              </w:rPr>
              <w:t xml:space="preserve"> v prípade potreby</w:t>
            </w:r>
          </w:p>
        </w:tc>
        <w:tc>
          <w:tcPr>
            <w:tcW w:w="1231" w:type="dxa"/>
            <w:tcBorders>
              <w:top w:val="nil"/>
              <w:left w:val="nil"/>
              <w:bottom w:val="single" w:sz="4" w:space="0" w:color="auto"/>
              <w:right w:val="single" w:sz="4" w:space="0" w:color="auto"/>
            </w:tcBorders>
            <w:shd w:val="clear" w:color="auto" w:fill="auto"/>
            <w:noWrap/>
            <w:vAlign w:val="center"/>
            <w:hideMark/>
          </w:tcPr>
          <w:p w14:paraId="61BB2A12" w14:textId="77777777" w:rsidR="00505C21" w:rsidRPr="00B0288E" w:rsidRDefault="00505C21" w:rsidP="00A4771D">
            <w:pPr>
              <w:jc w:val="center"/>
              <w:rPr>
                <w:rFonts w:ascii="Arial CE" w:hAnsi="Arial CE"/>
                <w:b/>
                <w:bCs/>
                <w:sz w:val="20"/>
              </w:rPr>
            </w:pPr>
            <w:r w:rsidRPr="00B0288E">
              <w:rPr>
                <w:rFonts w:ascii="Arial CE" w:hAnsi="Arial CE"/>
                <w:b/>
                <w:bCs/>
                <w:sz w:val="20"/>
              </w:rPr>
              <w:t>18:00</w:t>
            </w:r>
          </w:p>
        </w:tc>
        <w:tc>
          <w:tcPr>
            <w:tcW w:w="5424" w:type="dxa"/>
            <w:tcBorders>
              <w:top w:val="nil"/>
              <w:left w:val="nil"/>
              <w:bottom w:val="single" w:sz="4" w:space="0" w:color="auto"/>
              <w:right w:val="single" w:sz="8" w:space="0" w:color="auto"/>
            </w:tcBorders>
            <w:shd w:val="clear" w:color="auto" w:fill="auto"/>
            <w:noWrap/>
            <w:vAlign w:val="center"/>
            <w:hideMark/>
          </w:tcPr>
          <w:p w14:paraId="6449D9D7" w14:textId="77777777" w:rsidR="00505C21" w:rsidRPr="00B0288E" w:rsidRDefault="00505C21" w:rsidP="00A4771D">
            <w:pPr>
              <w:jc w:val="center"/>
              <w:rPr>
                <w:rFonts w:ascii="Arial CE" w:hAnsi="Arial CE"/>
                <w:b/>
                <w:bCs/>
                <w:sz w:val="20"/>
              </w:rPr>
            </w:pPr>
            <w:r w:rsidRPr="00B0288E">
              <w:rPr>
                <w:rFonts w:ascii="Arial CE" w:hAnsi="Arial CE"/>
                <w:b/>
                <w:bCs/>
                <w:sz w:val="20"/>
              </w:rPr>
              <w:t>06:00</w:t>
            </w:r>
          </w:p>
        </w:tc>
        <w:tc>
          <w:tcPr>
            <w:tcW w:w="1283" w:type="dxa"/>
            <w:tcBorders>
              <w:top w:val="nil"/>
              <w:left w:val="nil"/>
              <w:bottom w:val="nil"/>
              <w:right w:val="nil"/>
            </w:tcBorders>
            <w:shd w:val="clear" w:color="auto" w:fill="auto"/>
            <w:noWrap/>
            <w:vAlign w:val="bottom"/>
            <w:hideMark/>
          </w:tcPr>
          <w:p w14:paraId="0036FD21" w14:textId="77777777" w:rsidR="00505C21" w:rsidRPr="00B0288E" w:rsidRDefault="00505C21" w:rsidP="00A4771D">
            <w:pPr>
              <w:jc w:val="center"/>
              <w:rPr>
                <w:rFonts w:ascii="Arial CE" w:hAnsi="Arial CE"/>
                <w:b/>
                <w:bCs/>
                <w:sz w:val="20"/>
              </w:rPr>
            </w:pPr>
          </w:p>
        </w:tc>
        <w:tc>
          <w:tcPr>
            <w:tcW w:w="1321" w:type="dxa"/>
            <w:tcBorders>
              <w:top w:val="nil"/>
              <w:left w:val="nil"/>
              <w:bottom w:val="nil"/>
              <w:right w:val="nil"/>
            </w:tcBorders>
            <w:shd w:val="clear" w:color="auto" w:fill="auto"/>
            <w:noWrap/>
            <w:vAlign w:val="bottom"/>
            <w:hideMark/>
          </w:tcPr>
          <w:p w14:paraId="58997D4E"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1368FA86" w14:textId="77777777" w:rsidR="00505C21" w:rsidRPr="00B0288E" w:rsidRDefault="00505C21" w:rsidP="00A4771D">
            <w:pPr>
              <w:rPr>
                <w:sz w:val="20"/>
              </w:rPr>
            </w:pPr>
          </w:p>
        </w:tc>
      </w:tr>
      <w:tr w:rsidR="00505C21" w:rsidRPr="00B0288E" w14:paraId="05B68289" w14:textId="77777777" w:rsidTr="00505C21">
        <w:trPr>
          <w:trHeight w:val="270"/>
        </w:trPr>
        <w:tc>
          <w:tcPr>
            <w:tcW w:w="951" w:type="dxa"/>
            <w:tcBorders>
              <w:top w:val="nil"/>
              <w:left w:val="nil"/>
              <w:bottom w:val="nil"/>
              <w:right w:val="nil"/>
            </w:tcBorders>
            <w:shd w:val="clear" w:color="auto" w:fill="auto"/>
            <w:noWrap/>
            <w:vAlign w:val="bottom"/>
            <w:hideMark/>
          </w:tcPr>
          <w:p w14:paraId="177324AA" w14:textId="77777777" w:rsidR="00505C21" w:rsidRPr="00B0288E" w:rsidRDefault="00505C21" w:rsidP="00A4771D">
            <w:pPr>
              <w:rPr>
                <w:sz w:val="20"/>
              </w:rPr>
            </w:pPr>
          </w:p>
        </w:tc>
        <w:tc>
          <w:tcPr>
            <w:tcW w:w="1762" w:type="dxa"/>
            <w:tcBorders>
              <w:top w:val="nil"/>
              <w:left w:val="nil"/>
              <w:bottom w:val="nil"/>
              <w:right w:val="nil"/>
            </w:tcBorders>
            <w:shd w:val="clear" w:color="auto" w:fill="auto"/>
            <w:noWrap/>
            <w:vAlign w:val="bottom"/>
            <w:hideMark/>
          </w:tcPr>
          <w:p w14:paraId="3752425C" w14:textId="77777777" w:rsidR="00505C21" w:rsidRPr="00B0288E" w:rsidRDefault="00505C21" w:rsidP="00A4771D">
            <w:pPr>
              <w:rPr>
                <w:sz w:val="20"/>
              </w:rPr>
            </w:pPr>
          </w:p>
        </w:tc>
        <w:tc>
          <w:tcPr>
            <w:tcW w:w="951" w:type="dxa"/>
            <w:tcBorders>
              <w:top w:val="nil"/>
              <w:left w:val="nil"/>
              <w:bottom w:val="nil"/>
              <w:right w:val="nil"/>
            </w:tcBorders>
            <w:shd w:val="clear" w:color="auto" w:fill="auto"/>
            <w:noWrap/>
            <w:vAlign w:val="bottom"/>
            <w:hideMark/>
          </w:tcPr>
          <w:p w14:paraId="69C88A87" w14:textId="77777777" w:rsidR="00505C21" w:rsidRPr="00B0288E" w:rsidRDefault="00505C21" w:rsidP="00A4771D">
            <w:pPr>
              <w:rPr>
                <w:sz w:val="20"/>
              </w:rPr>
            </w:pPr>
          </w:p>
        </w:tc>
        <w:tc>
          <w:tcPr>
            <w:tcW w:w="1086" w:type="dxa"/>
            <w:tcBorders>
              <w:top w:val="nil"/>
              <w:left w:val="nil"/>
              <w:bottom w:val="nil"/>
              <w:right w:val="nil"/>
            </w:tcBorders>
            <w:shd w:val="clear" w:color="auto" w:fill="auto"/>
            <w:noWrap/>
            <w:vAlign w:val="bottom"/>
            <w:hideMark/>
          </w:tcPr>
          <w:p w14:paraId="4D774558" w14:textId="77777777" w:rsidR="00505C21" w:rsidRPr="00B0288E" w:rsidRDefault="00505C21" w:rsidP="00A4771D">
            <w:pPr>
              <w:rPr>
                <w:sz w:val="20"/>
              </w:rPr>
            </w:pPr>
          </w:p>
        </w:tc>
        <w:tc>
          <w:tcPr>
            <w:tcW w:w="1231" w:type="dxa"/>
            <w:tcBorders>
              <w:top w:val="nil"/>
              <w:left w:val="nil"/>
              <w:bottom w:val="nil"/>
              <w:right w:val="nil"/>
            </w:tcBorders>
            <w:shd w:val="clear" w:color="auto" w:fill="auto"/>
            <w:noWrap/>
            <w:vAlign w:val="bottom"/>
            <w:hideMark/>
          </w:tcPr>
          <w:p w14:paraId="73AC14D0" w14:textId="77777777" w:rsidR="00505C21" w:rsidRPr="00B0288E" w:rsidRDefault="00505C21" w:rsidP="00A4771D">
            <w:pPr>
              <w:rPr>
                <w:sz w:val="20"/>
              </w:rPr>
            </w:pPr>
          </w:p>
        </w:tc>
        <w:tc>
          <w:tcPr>
            <w:tcW w:w="5424" w:type="dxa"/>
            <w:tcBorders>
              <w:top w:val="nil"/>
              <w:left w:val="nil"/>
              <w:bottom w:val="nil"/>
              <w:right w:val="nil"/>
            </w:tcBorders>
            <w:shd w:val="clear" w:color="auto" w:fill="auto"/>
            <w:noWrap/>
            <w:vAlign w:val="bottom"/>
            <w:hideMark/>
          </w:tcPr>
          <w:p w14:paraId="2BA75338" w14:textId="77777777" w:rsidR="00505C21" w:rsidRPr="00B0288E" w:rsidRDefault="00505C21" w:rsidP="00A4771D">
            <w:pPr>
              <w:rPr>
                <w:sz w:val="20"/>
              </w:rPr>
            </w:pPr>
          </w:p>
        </w:tc>
        <w:tc>
          <w:tcPr>
            <w:tcW w:w="1283" w:type="dxa"/>
            <w:tcBorders>
              <w:top w:val="nil"/>
              <w:left w:val="nil"/>
              <w:bottom w:val="nil"/>
              <w:right w:val="nil"/>
            </w:tcBorders>
            <w:shd w:val="clear" w:color="auto" w:fill="auto"/>
            <w:noWrap/>
            <w:vAlign w:val="bottom"/>
            <w:hideMark/>
          </w:tcPr>
          <w:p w14:paraId="4D30554C" w14:textId="77777777" w:rsidR="00505C21" w:rsidRPr="00B0288E" w:rsidRDefault="00505C21" w:rsidP="00A4771D">
            <w:pPr>
              <w:rPr>
                <w:sz w:val="20"/>
              </w:rPr>
            </w:pPr>
          </w:p>
        </w:tc>
        <w:tc>
          <w:tcPr>
            <w:tcW w:w="1321" w:type="dxa"/>
            <w:tcBorders>
              <w:top w:val="nil"/>
              <w:left w:val="nil"/>
              <w:bottom w:val="nil"/>
              <w:right w:val="nil"/>
            </w:tcBorders>
            <w:shd w:val="clear" w:color="auto" w:fill="auto"/>
            <w:noWrap/>
            <w:vAlign w:val="bottom"/>
            <w:hideMark/>
          </w:tcPr>
          <w:p w14:paraId="5245292A"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424900F5" w14:textId="77777777" w:rsidR="00505C21" w:rsidRPr="00B0288E" w:rsidRDefault="00505C21" w:rsidP="00A4771D">
            <w:pPr>
              <w:rPr>
                <w:sz w:val="20"/>
              </w:rPr>
            </w:pPr>
          </w:p>
        </w:tc>
      </w:tr>
      <w:tr w:rsidR="00505C21" w:rsidRPr="00B0288E" w14:paraId="1FFEF918" w14:textId="77777777" w:rsidTr="00505C21">
        <w:trPr>
          <w:trHeight w:val="420"/>
        </w:trPr>
        <w:tc>
          <w:tcPr>
            <w:tcW w:w="951" w:type="dxa"/>
            <w:tcBorders>
              <w:top w:val="nil"/>
              <w:left w:val="nil"/>
              <w:bottom w:val="nil"/>
              <w:right w:val="nil"/>
            </w:tcBorders>
            <w:shd w:val="clear" w:color="auto" w:fill="auto"/>
            <w:noWrap/>
            <w:vAlign w:val="bottom"/>
            <w:hideMark/>
          </w:tcPr>
          <w:p w14:paraId="45BA78D8" w14:textId="77777777" w:rsidR="00505C21" w:rsidRPr="00B0288E" w:rsidRDefault="00505C21" w:rsidP="00A4771D">
            <w:pPr>
              <w:rPr>
                <w:sz w:val="20"/>
              </w:rPr>
            </w:pPr>
          </w:p>
        </w:tc>
        <w:tc>
          <w:tcPr>
            <w:tcW w:w="14256"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1DBABD5A" w14:textId="77777777" w:rsidR="00505C21" w:rsidRPr="00B0288E" w:rsidRDefault="00505C21" w:rsidP="00A4771D">
            <w:pPr>
              <w:jc w:val="center"/>
              <w:rPr>
                <w:rFonts w:ascii="Arial CE" w:hAnsi="Arial CE"/>
                <w:b/>
                <w:bCs/>
                <w:sz w:val="32"/>
                <w:szCs w:val="32"/>
              </w:rPr>
            </w:pPr>
            <w:r w:rsidRPr="00B0288E">
              <w:rPr>
                <w:rFonts w:ascii="Arial CE" w:hAnsi="Arial CE"/>
                <w:b/>
                <w:bCs/>
                <w:sz w:val="32"/>
                <w:szCs w:val="32"/>
              </w:rPr>
              <w:t>Letné čistenie lávok</w:t>
            </w:r>
          </w:p>
        </w:tc>
      </w:tr>
      <w:tr w:rsidR="00505C21" w:rsidRPr="00B0288E" w14:paraId="52936C89" w14:textId="77777777" w:rsidTr="00505C21">
        <w:trPr>
          <w:trHeight w:val="1530"/>
        </w:trPr>
        <w:tc>
          <w:tcPr>
            <w:tcW w:w="951" w:type="dxa"/>
            <w:tcBorders>
              <w:top w:val="single" w:sz="8" w:space="0" w:color="auto"/>
              <w:left w:val="nil"/>
              <w:bottom w:val="nil"/>
              <w:right w:val="single" w:sz="4" w:space="0" w:color="auto"/>
            </w:tcBorders>
            <w:shd w:val="clear" w:color="000000" w:fill="C0C0C0"/>
            <w:vAlign w:val="center"/>
            <w:hideMark/>
          </w:tcPr>
          <w:p w14:paraId="13A6C791" w14:textId="77777777" w:rsidR="00505C21" w:rsidRPr="00B0288E" w:rsidRDefault="00505C21" w:rsidP="00A4771D">
            <w:pPr>
              <w:jc w:val="center"/>
              <w:rPr>
                <w:rFonts w:ascii="Arial CE" w:hAnsi="Arial CE"/>
                <w:b/>
                <w:bCs/>
                <w:sz w:val="20"/>
              </w:rPr>
            </w:pPr>
            <w:r w:rsidRPr="00B0288E">
              <w:rPr>
                <w:rFonts w:ascii="Arial CE" w:hAnsi="Arial CE"/>
                <w:b/>
                <w:bCs/>
                <w:sz w:val="20"/>
              </w:rPr>
              <w:t>Oblasť</w:t>
            </w:r>
          </w:p>
        </w:tc>
        <w:tc>
          <w:tcPr>
            <w:tcW w:w="1762" w:type="dxa"/>
            <w:tcBorders>
              <w:top w:val="nil"/>
              <w:left w:val="nil"/>
              <w:bottom w:val="nil"/>
              <w:right w:val="single" w:sz="4" w:space="0" w:color="auto"/>
            </w:tcBorders>
            <w:shd w:val="clear" w:color="000000" w:fill="C0C0C0"/>
            <w:vAlign w:val="center"/>
            <w:hideMark/>
          </w:tcPr>
          <w:p w14:paraId="0042C1D9" w14:textId="77777777" w:rsidR="00505C21" w:rsidRPr="00B0288E" w:rsidRDefault="00505C21" w:rsidP="00A4771D">
            <w:pPr>
              <w:jc w:val="center"/>
              <w:rPr>
                <w:rFonts w:ascii="Arial CE" w:hAnsi="Arial CE"/>
                <w:b/>
                <w:bCs/>
                <w:sz w:val="20"/>
              </w:rPr>
            </w:pPr>
            <w:r w:rsidRPr="00B0288E">
              <w:rPr>
                <w:rFonts w:ascii="Arial CE" w:hAnsi="Arial CE"/>
                <w:b/>
                <w:bCs/>
                <w:sz w:val="20"/>
              </w:rPr>
              <w:t>Ulica</w:t>
            </w:r>
          </w:p>
        </w:tc>
        <w:tc>
          <w:tcPr>
            <w:tcW w:w="951" w:type="dxa"/>
            <w:tcBorders>
              <w:top w:val="nil"/>
              <w:left w:val="nil"/>
              <w:bottom w:val="nil"/>
              <w:right w:val="single" w:sz="4" w:space="0" w:color="auto"/>
            </w:tcBorders>
            <w:shd w:val="clear" w:color="000000" w:fill="C0C0C0"/>
            <w:vAlign w:val="center"/>
            <w:hideMark/>
          </w:tcPr>
          <w:p w14:paraId="1C134FD7" w14:textId="77777777" w:rsidR="00505C21" w:rsidRPr="00B0288E" w:rsidRDefault="00505C21" w:rsidP="00A4771D">
            <w:pPr>
              <w:jc w:val="center"/>
              <w:rPr>
                <w:rFonts w:ascii="Arial CE" w:hAnsi="Arial CE"/>
                <w:b/>
                <w:bCs/>
                <w:sz w:val="20"/>
              </w:rPr>
            </w:pPr>
            <w:r w:rsidRPr="00B0288E">
              <w:rPr>
                <w:rFonts w:ascii="Arial CE" w:hAnsi="Arial CE"/>
                <w:b/>
                <w:bCs/>
                <w:sz w:val="20"/>
              </w:rPr>
              <w:t>Č. op</w:t>
            </w:r>
          </w:p>
        </w:tc>
        <w:tc>
          <w:tcPr>
            <w:tcW w:w="1086" w:type="dxa"/>
            <w:tcBorders>
              <w:top w:val="nil"/>
              <w:left w:val="nil"/>
              <w:bottom w:val="nil"/>
              <w:right w:val="nil"/>
            </w:tcBorders>
            <w:shd w:val="clear" w:color="000000" w:fill="C0C0C0"/>
            <w:vAlign w:val="center"/>
            <w:hideMark/>
          </w:tcPr>
          <w:p w14:paraId="2BEAB2D1" w14:textId="77777777" w:rsidR="00505C21" w:rsidRPr="00B0288E" w:rsidRDefault="00505C21" w:rsidP="00A4771D">
            <w:pPr>
              <w:jc w:val="center"/>
              <w:rPr>
                <w:rFonts w:ascii="Arial CE" w:hAnsi="Arial CE"/>
                <w:b/>
                <w:bCs/>
                <w:sz w:val="20"/>
              </w:rPr>
            </w:pPr>
            <w:r w:rsidRPr="00B0288E">
              <w:rPr>
                <w:rFonts w:ascii="Arial CE" w:hAnsi="Arial CE"/>
                <w:b/>
                <w:bCs/>
                <w:sz w:val="20"/>
              </w:rPr>
              <w:t>plocha (m2)</w:t>
            </w:r>
          </w:p>
        </w:tc>
        <w:tc>
          <w:tcPr>
            <w:tcW w:w="1231" w:type="dxa"/>
            <w:tcBorders>
              <w:top w:val="nil"/>
              <w:left w:val="nil"/>
              <w:bottom w:val="nil"/>
              <w:right w:val="single" w:sz="4" w:space="0" w:color="auto"/>
            </w:tcBorders>
            <w:shd w:val="clear" w:color="000000" w:fill="C0C0C0"/>
            <w:vAlign w:val="center"/>
            <w:hideMark/>
          </w:tcPr>
          <w:p w14:paraId="65DAB744" w14:textId="77777777" w:rsidR="00505C21" w:rsidRPr="00B0288E" w:rsidRDefault="00505C21" w:rsidP="00A4771D">
            <w:pPr>
              <w:jc w:val="center"/>
              <w:rPr>
                <w:rFonts w:ascii="Arial CE" w:hAnsi="Arial CE"/>
                <w:b/>
                <w:bCs/>
                <w:sz w:val="20"/>
              </w:rPr>
            </w:pPr>
            <w:r w:rsidRPr="00B0288E">
              <w:rPr>
                <w:rFonts w:ascii="Arial CE" w:hAnsi="Arial CE"/>
                <w:b/>
                <w:bCs/>
                <w:sz w:val="20"/>
              </w:rPr>
              <w:t>Mestská časť</w:t>
            </w:r>
          </w:p>
        </w:tc>
        <w:tc>
          <w:tcPr>
            <w:tcW w:w="5424" w:type="dxa"/>
            <w:tcBorders>
              <w:top w:val="nil"/>
              <w:left w:val="nil"/>
              <w:bottom w:val="nil"/>
              <w:right w:val="nil"/>
            </w:tcBorders>
            <w:shd w:val="clear" w:color="000000" w:fill="C0C0C0"/>
            <w:vAlign w:val="center"/>
            <w:hideMark/>
          </w:tcPr>
          <w:p w14:paraId="12B5A684" w14:textId="77777777" w:rsidR="00505C21" w:rsidRPr="00B0288E" w:rsidRDefault="00505C21" w:rsidP="00A4771D">
            <w:pPr>
              <w:jc w:val="center"/>
              <w:rPr>
                <w:rFonts w:ascii="Arial CE" w:hAnsi="Arial CE"/>
                <w:b/>
                <w:bCs/>
                <w:sz w:val="20"/>
              </w:rPr>
            </w:pPr>
            <w:r w:rsidRPr="00B0288E">
              <w:rPr>
                <w:rFonts w:ascii="Arial CE" w:hAnsi="Arial CE"/>
                <w:b/>
                <w:bCs/>
                <w:sz w:val="20"/>
              </w:rPr>
              <w:t>Úsek / Cesta</w:t>
            </w:r>
          </w:p>
        </w:tc>
        <w:tc>
          <w:tcPr>
            <w:tcW w:w="1283" w:type="dxa"/>
            <w:tcBorders>
              <w:top w:val="nil"/>
              <w:left w:val="single" w:sz="8" w:space="0" w:color="auto"/>
              <w:bottom w:val="nil"/>
              <w:right w:val="single" w:sz="8" w:space="0" w:color="auto"/>
            </w:tcBorders>
            <w:shd w:val="clear" w:color="000000" w:fill="C0C0C0"/>
            <w:vAlign w:val="center"/>
            <w:hideMark/>
          </w:tcPr>
          <w:p w14:paraId="5DC1BE43" w14:textId="77777777" w:rsidR="00505C21" w:rsidRPr="00B0288E" w:rsidRDefault="00505C21" w:rsidP="00A4771D">
            <w:pPr>
              <w:jc w:val="center"/>
              <w:rPr>
                <w:rFonts w:ascii="Arial CE" w:hAnsi="Arial CE"/>
                <w:b/>
                <w:bCs/>
                <w:sz w:val="20"/>
              </w:rPr>
            </w:pPr>
            <w:r w:rsidRPr="00B0288E">
              <w:rPr>
                <w:rFonts w:ascii="Arial CE" w:hAnsi="Arial CE"/>
                <w:b/>
                <w:bCs/>
                <w:sz w:val="20"/>
              </w:rPr>
              <w:t>Jednotková cena</w:t>
            </w:r>
            <w:r w:rsidRPr="00B0288E">
              <w:rPr>
                <w:rFonts w:ascii="Arial CE" w:hAnsi="Arial CE"/>
                <w:b/>
                <w:bCs/>
                <w:sz w:val="20"/>
              </w:rPr>
              <w:br/>
              <w:t>( EUR bez DPH )</w:t>
            </w:r>
          </w:p>
        </w:tc>
        <w:tc>
          <w:tcPr>
            <w:tcW w:w="1321" w:type="dxa"/>
            <w:tcBorders>
              <w:top w:val="nil"/>
              <w:left w:val="nil"/>
              <w:bottom w:val="nil"/>
              <w:right w:val="single" w:sz="4" w:space="0" w:color="auto"/>
            </w:tcBorders>
            <w:shd w:val="clear" w:color="000000" w:fill="C0C0C0"/>
            <w:vAlign w:val="center"/>
            <w:hideMark/>
          </w:tcPr>
          <w:p w14:paraId="6CAD05E6" w14:textId="77777777" w:rsidR="00505C21" w:rsidRPr="00B0288E" w:rsidRDefault="00505C21" w:rsidP="00A4771D">
            <w:pPr>
              <w:jc w:val="center"/>
              <w:rPr>
                <w:rFonts w:ascii="Arial CE" w:hAnsi="Arial CE"/>
                <w:b/>
                <w:bCs/>
                <w:sz w:val="20"/>
              </w:rPr>
            </w:pPr>
            <w:r w:rsidRPr="00B0288E">
              <w:rPr>
                <w:rFonts w:ascii="Arial CE" w:hAnsi="Arial CE"/>
                <w:b/>
                <w:bCs/>
                <w:sz w:val="20"/>
              </w:rPr>
              <w:t>Týždenná cykličnosť</w:t>
            </w:r>
          </w:p>
        </w:tc>
        <w:tc>
          <w:tcPr>
            <w:tcW w:w="1198" w:type="dxa"/>
            <w:tcBorders>
              <w:top w:val="nil"/>
              <w:left w:val="nil"/>
              <w:bottom w:val="nil"/>
              <w:right w:val="single" w:sz="4" w:space="0" w:color="auto"/>
            </w:tcBorders>
            <w:shd w:val="clear" w:color="000000" w:fill="C0C0C0"/>
            <w:vAlign w:val="center"/>
            <w:hideMark/>
          </w:tcPr>
          <w:p w14:paraId="44C84888" w14:textId="77777777" w:rsidR="00505C21" w:rsidRPr="00B0288E" w:rsidRDefault="00505C21" w:rsidP="00A4771D">
            <w:pPr>
              <w:jc w:val="center"/>
              <w:rPr>
                <w:rFonts w:ascii="Arial CE" w:hAnsi="Arial CE"/>
                <w:b/>
                <w:bCs/>
                <w:sz w:val="20"/>
              </w:rPr>
            </w:pPr>
            <w:r w:rsidRPr="00B0288E">
              <w:rPr>
                <w:rFonts w:ascii="Arial CE" w:hAnsi="Arial CE"/>
                <w:b/>
                <w:bCs/>
                <w:sz w:val="20"/>
              </w:rPr>
              <w:t>Obrat</w:t>
            </w:r>
            <w:r w:rsidRPr="00B0288E">
              <w:rPr>
                <w:rFonts w:ascii="Arial CE" w:hAnsi="Arial CE"/>
                <w:b/>
                <w:bCs/>
                <w:sz w:val="20"/>
              </w:rPr>
              <w:br/>
              <w:t>( EUR bez DPH )</w:t>
            </w:r>
          </w:p>
        </w:tc>
      </w:tr>
      <w:tr w:rsidR="00505C21" w:rsidRPr="00B0288E" w14:paraId="1C12D8BD" w14:textId="77777777" w:rsidTr="00505C21">
        <w:trPr>
          <w:trHeight w:val="255"/>
        </w:trPr>
        <w:tc>
          <w:tcPr>
            <w:tcW w:w="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7A985"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single" w:sz="4" w:space="0" w:color="auto"/>
              <w:left w:val="nil"/>
              <w:bottom w:val="single" w:sz="4" w:space="0" w:color="auto"/>
              <w:right w:val="single" w:sz="4" w:space="0" w:color="auto"/>
            </w:tcBorders>
            <w:shd w:val="clear" w:color="auto" w:fill="auto"/>
            <w:noWrap/>
            <w:vAlign w:val="bottom"/>
            <w:hideMark/>
          </w:tcPr>
          <w:p w14:paraId="2CEF46C8"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14:paraId="727B3D0C"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14:paraId="7CE1DFC1" w14:textId="77777777" w:rsidR="00505C21" w:rsidRPr="00B0288E" w:rsidRDefault="00505C21" w:rsidP="00A4771D">
            <w:pPr>
              <w:jc w:val="right"/>
              <w:rPr>
                <w:rFonts w:ascii="Arial" w:hAnsi="Arial" w:cs="Arial"/>
                <w:sz w:val="20"/>
              </w:rPr>
            </w:pPr>
            <w:r w:rsidRPr="00B0288E">
              <w:rPr>
                <w:rFonts w:ascii="Arial" w:hAnsi="Arial" w:cs="Arial"/>
                <w:sz w:val="20"/>
              </w:rPr>
              <w:t>981,6</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14:paraId="0051EC9F"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single" w:sz="4" w:space="0" w:color="auto"/>
              <w:left w:val="nil"/>
              <w:bottom w:val="single" w:sz="4" w:space="0" w:color="auto"/>
              <w:right w:val="single" w:sz="4" w:space="0" w:color="auto"/>
            </w:tcBorders>
            <w:shd w:val="clear" w:color="auto" w:fill="auto"/>
            <w:noWrap/>
            <w:vAlign w:val="bottom"/>
            <w:hideMark/>
          </w:tcPr>
          <w:p w14:paraId="61EF4CD4" w14:textId="77777777" w:rsidR="00505C21" w:rsidRPr="00B0288E" w:rsidRDefault="00505C21" w:rsidP="00A4771D">
            <w:pPr>
              <w:rPr>
                <w:rFonts w:ascii="Arial" w:hAnsi="Arial" w:cs="Arial"/>
                <w:sz w:val="20"/>
              </w:rPr>
            </w:pPr>
            <w:r w:rsidRPr="00B0288E">
              <w:rPr>
                <w:rFonts w:ascii="Arial" w:hAnsi="Arial" w:cs="Arial"/>
                <w:sz w:val="20"/>
              </w:rPr>
              <w:t>Einsteinova - Pri Seči - Šustekova</w:t>
            </w:r>
          </w:p>
        </w:tc>
        <w:tc>
          <w:tcPr>
            <w:tcW w:w="1283" w:type="dxa"/>
            <w:tcBorders>
              <w:top w:val="single" w:sz="4" w:space="0" w:color="auto"/>
              <w:left w:val="nil"/>
              <w:bottom w:val="single" w:sz="4" w:space="0" w:color="auto"/>
              <w:right w:val="single" w:sz="4" w:space="0" w:color="auto"/>
            </w:tcBorders>
            <w:shd w:val="clear" w:color="auto" w:fill="FFFF00"/>
            <w:noWrap/>
            <w:vAlign w:val="bottom"/>
          </w:tcPr>
          <w:p w14:paraId="34633C48" w14:textId="77777777" w:rsidR="00505C21" w:rsidRPr="00B0288E" w:rsidRDefault="00505C21" w:rsidP="00A4771D">
            <w:pPr>
              <w:jc w:val="center"/>
              <w:rPr>
                <w:rFonts w:ascii="Arial CE" w:hAnsi="Arial CE"/>
                <w:sz w:val="20"/>
              </w:rPr>
            </w:pPr>
          </w:p>
        </w:tc>
        <w:tc>
          <w:tcPr>
            <w:tcW w:w="1321" w:type="dxa"/>
            <w:tcBorders>
              <w:top w:val="single" w:sz="4" w:space="0" w:color="auto"/>
              <w:left w:val="nil"/>
              <w:bottom w:val="single" w:sz="4" w:space="0" w:color="auto"/>
              <w:right w:val="single" w:sz="4" w:space="0" w:color="auto"/>
            </w:tcBorders>
            <w:shd w:val="clear" w:color="auto" w:fill="auto"/>
            <w:noWrap/>
            <w:vAlign w:val="bottom"/>
            <w:hideMark/>
          </w:tcPr>
          <w:p w14:paraId="5E0C6128"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single" w:sz="4" w:space="0" w:color="auto"/>
              <w:left w:val="nil"/>
              <w:bottom w:val="single" w:sz="4" w:space="0" w:color="auto"/>
              <w:right w:val="single" w:sz="4" w:space="0" w:color="auto"/>
            </w:tcBorders>
            <w:shd w:val="clear" w:color="auto" w:fill="auto"/>
            <w:noWrap/>
            <w:vAlign w:val="bottom"/>
          </w:tcPr>
          <w:p w14:paraId="1BF834EB" w14:textId="77777777" w:rsidR="00505C21" w:rsidRPr="00B0288E" w:rsidRDefault="00505C21" w:rsidP="00A4771D">
            <w:pPr>
              <w:jc w:val="right"/>
              <w:rPr>
                <w:rFonts w:ascii="Arial CE" w:hAnsi="Arial CE"/>
                <w:sz w:val="20"/>
              </w:rPr>
            </w:pPr>
          </w:p>
        </w:tc>
      </w:tr>
      <w:tr w:rsidR="00505C21" w:rsidRPr="00B0288E" w14:paraId="296A448F"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1A119B6F"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3084C3D2"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nil"/>
              <w:left w:val="nil"/>
              <w:bottom w:val="single" w:sz="4" w:space="0" w:color="auto"/>
              <w:right w:val="single" w:sz="4" w:space="0" w:color="auto"/>
            </w:tcBorders>
            <w:shd w:val="clear" w:color="auto" w:fill="auto"/>
            <w:noWrap/>
            <w:vAlign w:val="bottom"/>
            <w:hideMark/>
          </w:tcPr>
          <w:p w14:paraId="7059289A"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nil"/>
              <w:left w:val="nil"/>
              <w:bottom w:val="single" w:sz="4" w:space="0" w:color="auto"/>
              <w:right w:val="single" w:sz="4" w:space="0" w:color="auto"/>
            </w:tcBorders>
            <w:shd w:val="clear" w:color="auto" w:fill="auto"/>
            <w:noWrap/>
            <w:vAlign w:val="bottom"/>
            <w:hideMark/>
          </w:tcPr>
          <w:p w14:paraId="27778991" w14:textId="77777777" w:rsidR="00505C21" w:rsidRPr="00B0288E" w:rsidRDefault="00505C21" w:rsidP="00A4771D">
            <w:pPr>
              <w:jc w:val="right"/>
              <w:rPr>
                <w:rFonts w:ascii="Arial" w:hAnsi="Arial" w:cs="Arial"/>
                <w:sz w:val="20"/>
              </w:rPr>
            </w:pPr>
            <w:r w:rsidRPr="00B0288E">
              <w:rPr>
                <w:rFonts w:ascii="Arial" w:hAnsi="Arial" w:cs="Arial"/>
                <w:sz w:val="20"/>
              </w:rPr>
              <w:t>1 440,8</w:t>
            </w:r>
          </w:p>
        </w:tc>
        <w:tc>
          <w:tcPr>
            <w:tcW w:w="1231" w:type="dxa"/>
            <w:tcBorders>
              <w:top w:val="nil"/>
              <w:left w:val="nil"/>
              <w:bottom w:val="single" w:sz="4" w:space="0" w:color="auto"/>
              <w:right w:val="single" w:sz="4" w:space="0" w:color="auto"/>
            </w:tcBorders>
            <w:shd w:val="clear" w:color="auto" w:fill="auto"/>
            <w:noWrap/>
            <w:vAlign w:val="bottom"/>
            <w:hideMark/>
          </w:tcPr>
          <w:p w14:paraId="2FE54FA0"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0B2C7FB3" w14:textId="77777777" w:rsidR="00505C21" w:rsidRPr="00B0288E" w:rsidRDefault="00505C21" w:rsidP="00A4771D">
            <w:pPr>
              <w:rPr>
                <w:rFonts w:ascii="Arial" w:hAnsi="Arial" w:cs="Arial"/>
                <w:sz w:val="20"/>
              </w:rPr>
            </w:pPr>
            <w:r w:rsidRPr="00B0288E">
              <w:rPr>
                <w:rFonts w:ascii="Arial" w:hAnsi="Arial" w:cs="Arial"/>
                <w:sz w:val="20"/>
              </w:rPr>
              <w:t>Einsteinova - Krasovského</w:t>
            </w:r>
          </w:p>
        </w:tc>
        <w:tc>
          <w:tcPr>
            <w:tcW w:w="1283" w:type="dxa"/>
            <w:tcBorders>
              <w:top w:val="nil"/>
              <w:left w:val="nil"/>
              <w:bottom w:val="single" w:sz="4" w:space="0" w:color="auto"/>
              <w:right w:val="single" w:sz="4" w:space="0" w:color="auto"/>
            </w:tcBorders>
            <w:shd w:val="clear" w:color="auto" w:fill="FFFF00"/>
            <w:noWrap/>
            <w:vAlign w:val="bottom"/>
          </w:tcPr>
          <w:p w14:paraId="452BAFF2"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3809C06A"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692772C1" w14:textId="77777777" w:rsidR="00505C21" w:rsidRPr="00B0288E" w:rsidRDefault="00505C21" w:rsidP="00A4771D">
            <w:pPr>
              <w:jc w:val="right"/>
              <w:rPr>
                <w:rFonts w:ascii="Arial CE" w:hAnsi="Arial CE"/>
                <w:sz w:val="20"/>
              </w:rPr>
            </w:pPr>
          </w:p>
        </w:tc>
      </w:tr>
      <w:tr w:rsidR="00505C21" w:rsidRPr="00B0288E" w14:paraId="44F6ACEF"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6CD4F1BF"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404B1762"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nil"/>
              <w:left w:val="nil"/>
              <w:bottom w:val="single" w:sz="4" w:space="0" w:color="auto"/>
              <w:right w:val="single" w:sz="4" w:space="0" w:color="auto"/>
            </w:tcBorders>
            <w:shd w:val="clear" w:color="auto" w:fill="auto"/>
            <w:noWrap/>
            <w:vAlign w:val="bottom"/>
            <w:hideMark/>
          </w:tcPr>
          <w:p w14:paraId="1BCCF321"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nil"/>
              <w:left w:val="nil"/>
              <w:bottom w:val="single" w:sz="4" w:space="0" w:color="auto"/>
              <w:right w:val="single" w:sz="4" w:space="0" w:color="auto"/>
            </w:tcBorders>
            <w:shd w:val="clear" w:color="auto" w:fill="auto"/>
            <w:noWrap/>
            <w:vAlign w:val="bottom"/>
            <w:hideMark/>
          </w:tcPr>
          <w:p w14:paraId="2097FB61" w14:textId="77777777" w:rsidR="00505C21" w:rsidRPr="00B0288E" w:rsidRDefault="00505C21" w:rsidP="00A4771D">
            <w:pPr>
              <w:jc w:val="right"/>
              <w:rPr>
                <w:rFonts w:ascii="Arial" w:hAnsi="Arial" w:cs="Arial"/>
                <w:sz w:val="20"/>
              </w:rPr>
            </w:pPr>
            <w:r w:rsidRPr="00B0288E">
              <w:rPr>
                <w:rFonts w:ascii="Arial" w:hAnsi="Arial" w:cs="Arial"/>
                <w:sz w:val="20"/>
              </w:rPr>
              <w:t>855,6</w:t>
            </w:r>
          </w:p>
        </w:tc>
        <w:tc>
          <w:tcPr>
            <w:tcW w:w="1231" w:type="dxa"/>
            <w:tcBorders>
              <w:top w:val="nil"/>
              <w:left w:val="nil"/>
              <w:bottom w:val="single" w:sz="4" w:space="0" w:color="auto"/>
              <w:right w:val="single" w:sz="4" w:space="0" w:color="auto"/>
            </w:tcBorders>
            <w:shd w:val="clear" w:color="auto" w:fill="auto"/>
            <w:noWrap/>
            <w:vAlign w:val="bottom"/>
            <w:hideMark/>
          </w:tcPr>
          <w:p w14:paraId="0193692C"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0F36618D" w14:textId="77777777" w:rsidR="00505C21" w:rsidRPr="00B0288E" w:rsidRDefault="00505C21" w:rsidP="00A4771D">
            <w:pPr>
              <w:rPr>
                <w:rFonts w:ascii="Arial" w:hAnsi="Arial" w:cs="Arial"/>
                <w:sz w:val="20"/>
              </w:rPr>
            </w:pPr>
            <w:r w:rsidRPr="00B0288E">
              <w:rPr>
                <w:rFonts w:ascii="Arial" w:hAnsi="Arial" w:cs="Arial"/>
                <w:sz w:val="20"/>
              </w:rPr>
              <w:t>Einsteinova - Aupark - Digital Park</w:t>
            </w:r>
          </w:p>
        </w:tc>
        <w:tc>
          <w:tcPr>
            <w:tcW w:w="1283" w:type="dxa"/>
            <w:tcBorders>
              <w:top w:val="nil"/>
              <w:left w:val="nil"/>
              <w:bottom w:val="single" w:sz="4" w:space="0" w:color="auto"/>
              <w:right w:val="single" w:sz="4" w:space="0" w:color="auto"/>
            </w:tcBorders>
            <w:shd w:val="clear" w:color="auto" w:fill="FFFF00"/>
            <w:noWrap/>
            <w:vAlign w:val="bottom"/>
          </w:tcPr>
          <w:p w14:paraId="34492A47"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75E7B2C7"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54C281B4" w14:textId="77777777" w:rsidR="00505C21" w:rsidRPr="00B0288E" w:rsidRDefault="00505C21" w:rsidP="00A4771D">
            <w:pPr>
              <w:jc w:val="right"/>
              <w:rPr>
                <w:rFonts w:ascii="Arial CE" w:hAnsi="Arial CE"/>
                <w:sz w:val="20"/>
              </w:rPr>
            </w:pPr>
          </w:p>
        </w:tc>
      </w:tr>
      <w:tr w:rsidR="00505C21" w:rsidRPr="00B0288E" w14:paraId="624E47C4"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46551ECC"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4A8B4702"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nil"/>
              <w:left w:val="nil"/>
              <w:bottom w:val="single" w:sz="4" w:space="0" w:color="auto"/>
              <w:right w:val="single" w:sz="4" w:space="0" w:color="auto"/>
            </w:tcBorders>
            <w:shd w:val="clear" w:color="auto" w:fill="auto"/>
            <w:noWrap/>
            <w:vAlign w:val="bottom"/>
            <w:hideMark/>
          </w:tcPr>
          <w:p w14:paraId="5C2FFBD4"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nil"/>
              <w:left w:val="nil"/>
              <w:bottom w:val="single" w:sz="4" w:space="0" w:color="auto"/>
              <w:right w:val="single" w:sz="4" w:space="0" w:color="auto"/>
            </w:tcBorders>
            <w:shd w:val="clear" w:color="auto" w:fill="auto"/>
            <w:noWrap/>
            <w:vAlign w:val="bottom"/>
            <w:hideMark/>
          </w:tcPr>
          <w:p w14:paraId="37DCE7A1" w14:textId="77777777" w:rsidR="00505C21" w:rsidRPr="00B0288E" w:rsidRDefault="00505C21" w:rsidP="00A4771D">
            <w:pPr>
              <w:jc w:val="right"/>
              <w:rPr>
                <w:rFonts w:ascii="Arial" w:hAnsi="Arial" w:cs="Arial"/>
                <w:sz w:val="20"/>
              </w:rPr>
            </w:pPr>
            <w:r w:rsidRPr="00B0288E">
              <w:rPr>
                <w:rFonts w:ascii="Arial" w:hAnsi="Arial" w:cs="Arial"/>
                <w:sz w:val="20"/>
              </w:rPr>
              <w:t>2 214,4</w:t>
            </w:r>
          </w:p>
        </w:tc>
        <w:tc>
          <w:tcPr>
            <w:tcW w:w="1231" w:type="dxa"/>
            <w:tcBorders>
              <w:top w:val="nil"/>
              <w:left w:val="nil"/>
              <w:bottom w:val="single" w:sz="4" w:space="0" w:color="auto"/>
              <w:right w:val="single" w:sz="4" w:space="0" w:color="auto"/>
            </w:tcBorders>
            <w:shd w:val="clear" w:color="auto" w:fill="auto"/>
            <w:noWrap/>
            <w:vAlign w:val="bottom"/>
            <w:hideMark/>
          </w:tcPr>
          <w:p w14:paraId="30AEEFBE"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42302736" w14:textId="77777777" w:rsidR="00505C21" w:rsidRPr="00B0288E" w:rsidRDefault="00505C21" w:rsidP="00A4771D">
            <w:pPr>
              <w:rPr>
                <w:rFonts w:ascii="Arial" w:hAnsi="Arial" w:cs="Arial"/>
                <w:sz w:val="20"/>
              </w:rPr>
            </w:pPr>
            <w:r w:rsidRPr="00B0288E">
              <w:rPr>
                <w:rFonts w:ascii="Arial" w:hAnsi="Arial" w:cs="Arial"/>
                <w:sz w:val="20"/>
              </w:rPr>
              <w:t>Einsteinova - Incheba</w:t>
            </w:r>
          </w:p>
        </w:tc>
        <w:tc>
          <w:tcPr>
            <w:tcW w:w="1283" w:type="dxa"/>
            <w:tcBorders>
              <w:top w:val="nil"/>
              <w:left w:val="nil"/>
              <w:bottom w:val="single" w:sz="4" w:space="0" w:color="auto"/>
              <w:right w:val="single" w:sz="4" w:space="0" w:color="auto"/>
            </w:tcBorders>
            <w:shd w:val="clear" w:color="auto" w:fill="FFFF00"/>
            <w:noWrap/>
            <w:vAlign w:val="bottom"/>
          </w:tcPr>
          <w:p w14:paraId="4C5D1EA1"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2B6CE26D"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0B374492" w14:textId="77777777" w:rsidR="00505C21" w:rsidRPr="00B0288E" w:rsidRDefault="00505C21" w:rsidP="00A4771D">
            <w:pPr>
              <w:jc w:val="right"/>
              <w:rPr>
                <w:rFonts w:ascii="Arial CE" w:hAnsi="Arial CE"/>
                <w:sz w:val="20"/>
              </w:rPr>
            </w:pPr>
          </w:p>
        </w:tc>
      </w:tr>
      <w:tr w:rsidR="00505C21" w:rsidRPr="00B0288E" w14:paraId="1948F1BB"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702402EA"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3090CD9C" w14:textId="77777777" w:rsidR="00505C21" w:rsidRPr="00B0288E" w:rsidRDefault="00505C21" w:rsidP="00A4771D">
            <w:pPr>
              <w:rPr>
                <w:rFonts w:ascii="Arial" w:hAnsi="Arial" w:cs="Arial"/>
                <w:b/>
                <w:bCs/>
                <w:sz w:val="20"/>
              </w:rPr>
            </w:pPr>
            <w:r w:rsidRPr="00B0288E">
              <w:rPr>
                <w:rFonts w:ascii="Arial" w:hAnsi="Arial" w:cs="Arial"/>
                <w:b/>
                <w:bCs/>
                <w:sz w:val="20"/>
              </w:rPr>
              <w:t>Jantárová cesta</w:t>
            </w:r>
          </w:p>
        </w:tc>
        <w:tc>
          <w:tcPr>
            <w:tcW w:w="951" w:type="dxa"/>
            <w:tcBorders>
              <w:top w:val="nil"/>
              <w:left w:val="nil"/>
              <w:bottom w:val="single" w:sz="4" w:space="0" w:color="auto"/>
              <w:right w:val="single" w:sz="4" w:space="0" w:color="auto"/>
            </w:tcBorders>
            <w:shd w:val="clear" w:color="auto" w:fill="auto"/>
            <w:noWrap/>
            <w:vAlign w:val="bottom"/>
            <w:hideMark/>
          </w:tcPr>
          <w:p w14:paraId="3E2CA43A" w14:textId="77777777" w:rsidR="00505C21" w:rsidRPr="00B0288E" w:rsidRDefault="00505C21" w:rsidP="00A4771D">
            <w:pPr>
              <w:jc w:val="center"/>
              <w:rPr>
                <w:rFonts w:ascii="Arial" w:hAnsi="Arial" w:cs="Arial"/>
                <w:sz w:val="20"/>
              </w:rPr>
            </w:pPr>
            <w:r w:rsidRPr="00B0288E">
              <w:rPr>
                <w:rFonts w:ascii="Arial" w:hAnsi="Arial" w:cs="Arial"/>
                <w:sz w:val="20"/>
              </w:rPr>
              <w:t>581</w:t>
            </w:r>
          </w:p>
        </w:tc>
        <w:tc>
          <w:tcPr>
            <w:tcW w:w="1086" w:type="dxa"/>
            <w:tcBorders>
              <w:top w:val="nil"/>
              <w:left w:val="nil"/>
              <w:bottom w:val="single" w:sz="4" w:space="0" w:color="auto"/>
              <w:right w:val="single" w:sz="4" w:space="0" w:color="auto"/>
            </w:tcBorders>
            <w:shd w:val="clear" w:color="auto" w:fill="auto"/>
            <w:noWrap/>
            <w:vAlign w:val="bottom"/>
            <w:hideMark/>
          </w:tcPr>
          <w:p w14:paraId="51A514A5" w14:textId="77777777" w:rsidR="00505C21" w:rsidRPr="00B0288E" w:rsidRDefault="00505C21" w:rsidP="00A4771D">
            <w:pPr>
              <w:jc w:val="right"/>
              <w:rPr>
                <w:rFonts w:ascii="Arial" w:hAnsi="Arial" w:cs="Arial"/>
                <w:sz w:val="20"/>
              </w:rPr>
            </w:pPr>
            <w:r w:rsidRPr="00B0288E">
              <w:rPr>
                <w:rFonts w:ascii="Arial" w:hAnsi="Arial" w:cs="Arial"/>
                <w:sz w:val="20"/>
              </w:rPr>
              <w:t>3 415,4</w:t>
            </w:r>
          </w:p>
        </w:tc>
        <w:tc>
          <w:tcPr>
            <w:tcW w:w="1231" w:type="dxa"/>
            <w:tcBorders>
              <w:top w:val="nil"/>
              <w:left w:val="nil"/>
              <w:bottom w:val="single" w:sz="4" w:space="0" w:color="auto"/>
              <w:right w:val="single" w:sz="4" w:space="0" w:color="auto"/>
            </w:tcBorders>
            <w:shd w:val="clear" w:color="auto" w:fill="auto"/>
            <w:noWrap/>
            <w:vAlign w:val="bottom"/>
            <w:hideMark/>
          </w:tcPr>
          <w:p w14:paraId="4515D409"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71742BCB" w14:textId="77777777" w:rsidR="00505C21" w:rsidRPr="00B0288E" w:rsidRDefault="00505C21" w:rsidP="00A4771D">
            <w:pPr>
              <w:rPr>
                <w:rFonts w:ascii="Arial" w:hAnsi="Arial" w:cs="Arial"/>
                <w:sz w:val="20"/>
              </w:rPr>
            </w:pPr>
            <w:r w:rsidRPr="00B0288E">
              <w:rPr>
                <w:rFonts w:ascii="Arial" w:hAnsi="Arial" w:cs="Arial"/>
                <w:sz w:val="20"/>
              </w:rPr>
              <w:t>Jantárová cesta (od zjazdu na Krasovského po Rusovskú cestu)</w:t>
            </w:r>
          </w:p>
        </w:tc>
        <w:tc>
          <w:tcPr>
            <w:tcW w:w="1283" w:type="dxa"/>
            <w:tcBorders>
              <w:top w:val="nil"/>
              <w:left w:val="nil"/>
              <w:bottom w:val="single" w:sz="4" w:space="0" w:color="auto"/>
              <w:right w:val="single" w:sz="4" w:space="0" w:color="auto"/>
            </w:tcBorders>
            <w:shd w:val="clear" w:color="auto" w:fill="FFFF00"/>
            <w:noWrap/>
            <w:vAlign w:val="bottom"/>
          </w:tcPr>
          <w:p w14:paraId="10C0F260"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551F0871"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2293C067" w14:textId="77777777" w:rsidR="00505C21" w:rsidRPr="00B0288E" w:rsidRDefault="00505C21" w:rsidP="00A4771D">
            <w:pPr>
              <w:jc w:val="right"/>
              <w:rPr>
                <w:rFonts w:ascii="Arial CE" w:hAnsi="Arial CE"/>
                <w:sz w:val="20"/>
              </w:rPr>
            </w:pPr>
          </w:p>
        </w:tc>
      </w:tr>
      <w:tr w:rsidR="00505C21" w:rsidRPr="00B0288E" w14:paraId="042364C4" w14:textId="77777777" w:rsidTr="00505C21">
        <w:trPr>
          <w:trHeight w:val="270"/>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1E6E6342"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0BE2AA08" w14:textId="77777777" w:rsidR="00505C21" w:rsidRPr="00B0288E" w:rsidRDefault="00505C21" w:rsidP="00A4771D">
            <w:pPr>
              <w:rPr>
                <w:rFonts w:ascii="Arial" w:hAnsi="Arial" w:cs="Arial"/>
                <w:b/>
                <w:bCs/>
                <w:sz w:val="20"/>
              </w:rPr>
            </w:pPr>
            <w:r w:rsidRPr="00B0288E">
              <w:rPr>
                <w:rFonts w:ascii="Arial" w:hAnsi="Arial" w:cs="Arial"/>
                <w:b/>
                <w:bCs/>
                <w:sz w:val="20"/>
              </w:rPr>
              <w:t>Jantárová cesta</w:t>
            </w:r>
          </w:p>
        </w:tc>
        <w:tc>
          <w:tcPr>
            <w:tcW w:w="951" w:type="dxa"/>
            <w:tcBorders>
              <w:top w:val="nil"/>
              <w:left w:val="nil"/>
              <w:bottom w:val="single" w:sz="4" w:space="0" w:color="auto"/>
              <w:right w:val="single" w:sz="4" w:space="0" w:color="auto"/>
            </w:tcBorders>
            <w:shd w:val="clear" w:color="auto" w:fill="auto"/>
            <w:noWrap/>
            <w:vAlign w:val="bottom"/>
            <w:hideMark/>
          </w:tcPr>
          <w:p w14:paraId="11A19A39" w14:textId="77777777" w:rsidR="00505C21" w:rsidRPr="00B0288E" w:rsidRDefault="00505C21" w:rsidP="00A4771D">
            <w:pPr>
              <w:jc w:val="center"/>
              <w:rPr>
                <w:rFonts w:ascii="Arial" w:hAnsi="Arial" w:cs="Arial"/>
                <w:sz w:val="20"/>
              </w:rPr>
            </w:pPr>
            <w:r w:rsidRPr="00B0288E">
              <w:rPr>
                <w:rFonts w:ascii="Arial" w:hAnsi="Arial" w:cs="Arial"/>
                <w:sz w:val="20"/>
              </w:rPr>
              <w:t>581</w:t>
            </w:r>
          </w:p>
        </w:tc>
        <w:tc>
          <w:tcPr>
            <w:tcW w:w="1086" w:type="dxa"/>
            <w:tcBorders>
              <w:top w:val="nil"/>
              <w:left w:val="nil"/>
              <w:bottom w:val="single" w:sz="4" w:space="0" w:color="auto"/>
              <w:right w:val="single" w:sz="4" w:space="0" w:color="auto"/>
            </w:tcBorders>
            <w:shd w:val="clear" w:color="auto" w:fill="auto"/>
            <w:noWrap/>
            <w:vAlign w:val="bottom"/>
            <w:hideMark/>
          </w:tcPr>
          <w:p w14:paraId="7FA641B6" w14:textId="77777777" w:rsidR="00505C21" w:rsidRPr="00B0288E" w:rsidRDefault="00505C21" w:rsidP="00A4771D">
            <w:pPr>
              <w:jc w:val="right"/>
              <w:rPr>
                <w:rFonts w:ascii="Arial" w:hAnsi="Arial" w:cs="Arial"/>
                <w:sz w:val="20"/>
              </w:rPr>
            </w:pPr>
            <w:r w:rsidRPr="00B0288E">
              <w:rPr>
                <w:rFonts w:ascii="Arial" w:hAnsi="Arial" w:cs="Arial"/>
                <w:sz w:val="20"/>
              </w:rPr>
              <w:t>3 659,3</w:t>
            </w:r>
          </w:p>
        </w:tc>
        <w:tc>
          <w:tcPr>
            <w:tcW w:w="1231" w:type="dxa"/>
            <w:tcBorders>
              <w:top w:val="nil"/>
              <w:left w:val="nil"/>
              <w:bottom w:val="single" w:sz="4" w:space="0" w:color="auto"/>
              <w:right w:val="single" w:sz="4" w:space="0" w:color="auto"/>
            </w:tcBorders>
            <w:shd w:val="clear" w:color="auto" w:fill="auto"/>
            <w:noWrap/>
            <w:vAlign w:val="bottom"/>
            <w:hideMark/>
          </w:tcPr>
          <w:p w14:paraId="2833EE7C"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6B50DF30" w14:textId="77777777" w:rsidR="00505C21" w:rsidRPr="00B0288E" w:rsidRDefault="00505C21" w:rsidP="00A4771D">
            <w:pPr>
              <w:rPr>
                <w:rFonts w:ascii="Arial" w:hAnsi="Arial" w:cs="Arial"/>
                <w:sz w:val="20"/>
              </w:rPr>
            </w:pPr>
            <w:r w:rsidRPr="00B0288E">
              <w:rPr>
                <w:rFonts w:ascii="Arial" w:hAnsi="Arial" w:cs="Arial"/>
                <w:sz w:val="20"/>
              </w:rPr>
              <w:t>Jantárová cesta (od zjazdu na Krasovského po Rusovskú cestu)</w:t>
            </w:r>
          </w:p>
        </w:tc>
        <w:tc>
          <w:tcPr>
            <w:tcW w:w="1283" w:type="dxa"/>
            <w:tcBorders>
              <w:top w:val="nil"/>
              <w:left w:val="nil"/>
              <w:bottom w:val="single" w:sz="4" w:space="0" w:color="auto"/>
              <w:right w:val="single" w:sz="4" w:space="0" w:color="auto"/>
            </w:tcBorders>
            <w:shd w:val="clear" w:color="auto" w:fill="FFFF00"/>
            <w:noWrap/>
            <w:vAlign w:val="bottom"/>
          </w:tcPr>
          <w:p w14:paraId="188F33F8"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48C96A90"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7209FC5D" w14:textId="77777777" w:rsidR="00505C21" w:rsidRPr="00B0288E" w:rsidRDefault="00505C21" w:rsidP="00A4771D">
            <w:pPr>
              <w:jc w:val="right"/>
              <w:rPr>
                <w:rFonts w:ascii="Arial CE" w:hAnsi="Arial CE"/>
                <w:sz w:val="20"/>
              </w:rPr>
            </w:pPr>
          </w:p>
        </w:tc>
      </w:tr>
      <w:tr w:rsidR="00505C21" w:rsidRPr="00B0288E" w14:paraId="696928B2" w14:textId="77777777" w:rsidTr="00505C21">
        <w:trPr>
          <w:trHeight w:val="270"/>
        </w:trPr>
        <w:tc>
          <w:tcPr>
            <w:tcW w:w="951" w:type="dxa"/>
            <w:tcBorders>
              <w:top w:val="nil"/>
              <w:left w:val="nil"/>
              <w:bottom w:val="nil"/>
              <w:right w:val="nil"/>
            </w:tcBorders>
            <w:shd w:val="clear" w:color="auto" w:fill="auto"/>
            <w:noWrap/>
            <w:vAlign w:val="bottom"/>
            <w:hideMark/>
          </w:tcPr>
          <w:p w14:paraId="5CDD52BF" w14:textId="77777777" w:rsidR="00505C21" w:rsidRPr="00B0288E" w:rsidRDefault="00505C21" w:rsidP="00A4771D">
            <w:pPr>
              <w:jc w:val="right"/>
              <w:rPr>
                <w:rFonts w:ascii="Arial CE" w:hAnsi="Arial CE"/>
                <w:sz w:val="20"/>
              </w:rPr>
            </w:pPr>
          </w:p>
        </w:tc>
        <w:tc>
          <w:tcPr>
            <w:tcW w:w="1762" w:type="dxa"/>
            <w:tcBorders>
              <w:top w:val="nil"/>
              <w:left w:val="nil"/>
              <w:bottom w:val="nil"/>
              <w:right w:val="nil"/>
            </w:tcBorders>
            <w:shd w:val="clear" w:color="auto" w:fill="auto"/>
            <w:noWrap/>
            <w:vAlign w:val="bottom"/>
            <w:hideMark/>
          </w:tcPr>
          <w:p w14:paraId="31BC5549" w14:textId="77777777" w:rsidR="00505C21" w:rsidRPr="00B0288E" w:rsidRDefault="00505C21" w:rsidP="00A4771D">
            <w:pPr>
              <w:rPr>
                <w:sz w:val="20"/>
              </w:rPr>
            </w:pPr>
          </w:p>
        </w:tc>
        <w:tc>
          <w:tcPr>
            <w:tcW w:w="951"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21209A94" w14:textId="77777777" w:rsidR="00505C21" w:rsidRPr="00B0288E" w:rsidRDefault="00505C21" w:rsidP="00A4771D">
            <w:pPr>
              <w:jc w:val="center"/>
              <w:rPr>
                <w:rFonts w:ascii="Arial" w:hAnsi="Arial" w:cs="Arial"/>
                <w:b/>
                <w:bCs/>
                <w:sz w:val="20"/>
              </w:rPr>
            </w:pPr>
            <w:r w:rsidRPr="00B0288E">
              <w:rPr>
                <w:rFonts w:ascii="Arial" w:hAnsi="Arial" w:cs="Arial"/>
                <w:b/>
                <w:bCs/>
                <w:sz w:val="20"/>
              </w:rPr>
              <w:t xml:space="preserve">SPOLU: </w:t>
            </w:r>
          </w:p>
        </w:tc>
        <w:tc>
          <w:tcPr>
            <w:tcW w:w="1086"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AD6D70F" w14:textId="77777777" w:rsidR="00505C21" w:rsidRPr="00B0288E" w:rsidRDefault="00505C21" w:rsidP="00A4771D">
            <w:pPr>
              <w:jc w:val="center"/>
              <w:rPr>
                <w:rFonts w:ascii="Arial" w:hAnsi="Arial" w:cs="Arial"/>
                <w:b/>
                <w:bCs/>
                <w:sz w:val="20"/>
              </w:rPr>
            </w:pPr>
            <w:r w:rsidRPr="00B0288E">
              <w:rPr>
                <w:rFonts w:ascii="Arial" w:hAnsi="Arial" w:cs="Arial"/>
                <w:b/>
                <w:bCs/>
                <w:sz w:val="20"/>
              </w:rPr>
              <w:t>12 567,08</w:t>
            </w:r>
          </w:p>
        </w:tc>
        <w:tc>
          <w:tcPr>
            <w:tcW w:w="1231" w:type="dxa"/>
            <w:tcBorders>
              <w:top w:val="nil"/>
              <w:left w:val="nil"/>
              <w:bottom w:val="nil"/>
              <w:right w:val="nil"/>
            </w:tcBorders>
            <w:shd w:val="clear" w:color="auto" w:fill="auto"/>
            <w:noWrap/>
            <w:vAlign w:val="bottom"/>
            <w:hideMark/>
          </w:tcPr>
          <w:p w14:paraId="1F055C9A" w14:textId="77777777" w:rsidR="00505C21" w:rsidRPr="00B0288E" w:rsidRDefault="00505C21" w:rsidP="00A4771D">
            <w:pPr>
              <w:jc w:val="center"/>
              <w:rPr>
                <w:rFonts w:ascii="Arial" w:hAnsi="Arial" w:cs="Arial"/>
                <w:b/>
                <w:bCs/>
                <w:sz w:val="20"/>
              </w:rPr>
            </w:pPr>
          </w:p>
        </w:tc>
        <w:tc>
          <w:tcPr>
            <w:tcW w:w="5424" w:type="dxa"/>
            <w:tcBorders>
              <w:top w:val="nil"/>
              <w:left w:val="nil"/>
              <w:bottom w:val="nil"/>
              <w:right w:val="nil"/>
            </w:tcBorders>
            <w:shd w:val="clear" w:color="auto" w:fill="auto"/>
            <w:noWrap/>
            <w:vAlign w:val="bottom"/>
            <w:hideMark/>
          </w:tcPr>
          <w:p w14:paraId="2BBE470E" w14:textId="77777777" w:rsidR="00505C21" w:rsidRPr="00B0288E" w:rsidRDefault="00505C21" w:rsidP="00A4771D">
            <w:pPr>
              <w:rPr>
                <w:sz w:val="20"/>
              </w:rPr>
            </w:pPr>
          </w:p>
        </w:tc>
        <w:tc>
          <w:tcPr>
            <w:tcW w:w="1283" w:type="dxa"/>
            <w:tcBorders>
              <w:top w:val="nil"/>
              <w:left w:val="nil"/>
              <w:bottom w:val="nil"/>
              <w:right w:val="nil"/>
            </w:tcBorders>
            <w:shd w:val="clear" w:color="auto" w:fill="auto"/>
            <w:noWrap/>
            <w:vAlign w:val="bottom"/>
            <w:hideMark/>
          </w:tcPr>
          <w:p w14:paraId="3DB8A606" w14:textId="77777777" w:rsidR="00505C21" w:rsidRPr="00B0288E" w:rsidRDefault="00505C21" w:rsidP="00A4771D">
            <w:pPr>
              <w:rPr>
                <w:sz w:val="20"/>
              </w:rPr>
            </w:pPr>
          </w:p>
        </w:tc>
        <w:tc>
          <w:tcPr>
            <w:tcW w:w="1321"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6FC60806" w14:textId="77777777" w:rsidR="00505C21" w:rsidRPr="00B0288E" w:rsidRDefault="00505C21" w:rsidP="00A4771D">
            <w:pPr>
              <w:jc w:val="center"/>
              <w:rPr>
                <w:rFonts w:ascii="Arial" w:hAnsi="Arial" w:cs="Arial"/>
                <w:b/>
                <w:bCs/>
                <w:sz w:val="20"/>
              </w:rPr>
            </w:pPr>
            <w:r w:rsidRPr="00B0288E">
              <w:rPr>
                <w:rFonts w:ascii="Arial" w:hAnsi="Arial" w:cs="Arial"/>
                <w:b/>
                <w:bCs/>
                <w:sz w:val="20"/>
              </w:rPr>
              <w:t> </w:t>
            </w:r>
          </w:p>
        </w:tc>
        <w:tc>
          <w:tcPr>
            <w:tcW w:w="1198" w:type="dxa"/>
            <w:tcBorders>
              <w:top w:val="single" w:sz="8" w:space="0" w:color="auto"/>
              <w:left w:val="single" w:sz="8" w:space="0" w:color="auto"/>
              <w:bottom w:val="single" w:sz="8" w:space="0" w:color="auto"/>
              <w:right w:val="single" w:sz="4" w:space="0" w:color="auto"/>
            </w:tcBorders>
            <w:shd w:val="clear" w:color="000000" w:fill="C4BD97"/>
            <w:noWrap/>
            <w:vAlign w:val="bottom"/>
          </w:tcPr>
          <w:p w14:paraId="1B2EB1D6" w14:textId="77777777" w:rsidR="00505C21" w:rsidRPr="00B0288E" w:rsidRDefault="00505C21" w:rsidP="00A4771D">
            <w:pPr>
              <w:jc w:val="center"/>
              <w:rPr>
                <w:rFonts w:ascii="Arial" w:hAnsi="Arial" w:cs="Arial"/>
                <w:b/>
                <w:bCs/>
                <w:sz w:val="20"/>
              </w:rPr>
            </w:pPr>
          </w:p>
        </w:tc>
      </w:tr>
    </w:tbl>
    <w:p w14:paraId="7D0C5386" w14:textId="77777777" w:rsidR="00505C21" w:rsidRDefault="00505C21" w:rsidP="00505C21"/>
    <w:tbl>
      <w:tblPr>
        <w:tblW w:w="13960" w:type="dxa"/>
        <w:jc w:val="center"/>
        <w:tblCellMar>
          <w:left w:w="70" w:type="dxa"/>
          <w:right w:w="70" w:type="dxa"/>
        </w:tblCellMar>
        <w:tblLook w:val="04A0" w:firstRow="1" w:lastRow="0" w:firstColumn="1" w:lastColumn="0" w:noHBand="0" w:noVBand="1"/>
      </w:tblPr>
      <w:tblGrid>
        <w:gridCol w:w="496"/>
        <w:gridCol w:w="5071"/>
        <w:gridCol w:w="1285"/>
        <w:gridCol w:w="2183"/>
        <w:gridCol w:w="2132"/>
        <w:gridCol w:w="2843"/>
      </w:tblGrid>
      <w:tr w:rsidR="00505C21" w:rsidRPr="00B0288E" w14:paraId="125BD33B" w14:textId="77777777" w:rsidTr="00A4771D">
        <w:trPr>
          <w:trHeight w:val="420"/>
          <w:jc w:val="center"/>
        </w:trPr>
        <w:tc>
          <w:tcPr>
            <w:tcW w:w="13960" w:type="dxa"/>
            <w:gridSpan w:val="6"/>
            <w:tcBorders>
              <w:top w:val="single" w:sz="8" w:space="0" w:color="auto"/>
              <w:left w:val="single" w:sz="8" w:space="0" w:color="auto"/>
              <w:bottom w:val="single" w:sz="8" w:space="0" w:color="auto"/>
              <w:right w:val="single" w:sz="8" w:space="0" w:color="000000"/>
            </w:tcBorders>
            <w:shd w:val="clear" w:color="000000" w:fill="C0C0C0"/>
            <w:vAlign w:val="center"/>
            <w:hideMark/>
          </w:tcPr>
          <w:p w14:paraId="5CED301E" w14:textId="77777777" w:rsidR="00505C21" w:rsidRPr="00B0288E" w:rsidRDefault="00505C21" w:rsidP="00A4771D">
            <w:pPr>
              <w:jc w:val="center"/>
              <w:rPr>
                <w:rFonts w:ascii="Arial CE" w:hAnsi="Arial CE"/>
                <w:b/>
                <w:bCs/>
                <w:sz w:val="32"/>
                <w:szCs w:val="32"/>
              </w:rPr>
            </w:pPr>
            <w:r w:rsidRPr="00B0288E">
              <w:rPr>
                <w:rFonts w:ascii="Arial CE" w:hAnsi="Arial CE"/>
                <w:b/>
                <w:bCs/>
                <w:sz w:val="32"/>
                <w:szCs w:val="32"/>
              </w:rPr>
              <w:t>Údržba komunikácií - dopravné nehody (havarijná čata)</w:t>
            </w:r>
          </w:p>
        </w:tc>
      </w:tr>
      <w:tr w:rsidR="00505C21" w:rsidRPr="00B0288E" w14:paraId="49222EE1" w14:textId="77777777" w:rsidTr="00A4771D">
        <w:trPr>
          <w:trHeight w:val="270"/>
          <w:jc w:val="center"/>
        </w:trPr>
        <w:tc>
          <w:tcPr>
            <w:tcW w:w="6802"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67C33A39" w14:textId="77777777" w:rsidR="00505C21" w:rsidRPr="00B0288E" w:rsidRDefault="00505C21" w:rsidP="00A4771D">
            <w:pPr>
              <w:jc w:val="center"/>
              <w:rPr>
                <w:rFonts w:ascii="Arial CE" w:hAnsi="Arial CE"/>
                <w:b/>
                <w:bCs/>
                <w:sz w:val="20"/>
              </w:rPr>
            </w:pPr>
            <w:r w:rsidRPr="00B0288E">
              <w:rPr>
                <w:rFonts w:ascii="Arial CE" w:hAnsi="Arial CE"/>
                <w:b/>
                <w:bCs/>
                <w:sz w:val="20"/>
              </w:rPr>
              <w:t>havárie v 24 hod zmene 7 dní v týždni (3 x ručný  1x vozidlo)</w:t>
            </w:r>
          </w:p>
        </w:tc>
        <w:tc>
          <w:tcPr>
            <w:tcW w:w="2183" w:type="dxa"/>
            <w:tcBorders>
              <w:top w:val="nil"/>
              <w:left w:val="nil"/>
              <w:bottom w:val="single" w:sz="8" w:space="0" w:color="auto"/>
              <w:right w:val="nil"/>
            </w:tcBorders>
            <w:shd w:val="clear" w:color="000000" w:fill="C0C0C0"/>
            <w:noWrap/>
            <w:vAlign w:val="center"/>
            <w:hideMark/>
          </w:tcPr>
          <w:p w14:paraId="479D9AF6"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132" w:type="dxa"/>
            <w:tcBorders>
              <w:top w:val="nil"/>
              <w:left w:val="nil"/>
              <w:bottom w:val="single" w:sz="8" w:space="0" w:color="auto"/>
              <w:right w:val="nil"/>
            </w:tcBorders>
            <w:shd w:val="clear" w:color="000000" w:fill="C0C0C0"/>
            <w:noWrap/>
            <w:vAlign w:val="center"/>
            <w:hideMark/>
          </w:tcPr>
          <w:p w14:paraId="044EABAF"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843" w:type="dxa"/>
            <w:tcBorders>
              <w:top w:val="nil"/>
              <w:left w:val="nil"/>
              <w:bottom w:val="single" w:sz="8" w:space="0" w:color="auto"/>
              <w:right w:val="single" w:sz="8" w:space="0" w:color="auto"/>
            </w:tcBorders>
            <w:shd w:val="clear" w:color="000000" w:fill="C0C0C0"/>
            <w:noWrap/>
            <w:vAlign w:val="center"/>
            <w:hideMark/>
          </w:tcPr>
          <w:p w14:paraId="591D03A8" w14:textId="77777777" w:rsidR="00505C21" w:rsidRPr="00B0288E" w:rsidRDefault="00505C21" w:rsidP="00A4771D">
            <w:pPr>
              <w:rPr>
                <w:rFonts w:ascii="Arial CE" w:hAnsi="Arial CE"/>
                <w:b/>
                <w:bCs/>
                <w:sz w:val="20"/>
              </w:rPr>
            </w:pPr>
            <w:r w:rsidRPr="00B0288E">
              <w:rPr>
                <w:rFonts w:ascii="Arial CE" w:hAnsi="Arial CE"/>
                <w:b/>
                <w:bCs/>
                <w:sz w:val="20"/>
              </w:rPr>
              <w:t> </w:t>
            </w:r>
          </w:p>
        </w:tc>
      </w:tr>
      <w:tr w:rsidR="00505C21" w:rsidRPr="00B0288E" w14:paraId="165ADE40" w14:textId="77777777" w:rsidTr="00A4771D">
        <w:trPr>
          <w:trHeight w:val="780"/>
          <w:jc w:val="center"/>
        </w:trPr>
        <w:tc>
          <w:tcPr>
            <w:tcW w:w="472" w:type="dxa"/>
            <w:tcBorders>
              <w:top w:val="nil"/>
              <w:left w:val="single" w:sz="8" w:space="0" w:color="auto"/>
              <w:bottom w:val="single" w:sz="8" w:space="0" w:color="auto"/>
              <w:right w:val="single" w:sz="4" w:space="0" w:color="auto"/>
            </w:tcBorders>
            <w:shd w:val="clear" w:color="000000" w:fill="C0C0C0"/>
            <w:noWrap/>
            <w:vAlign w:val="center"/>
            <w:hideMark/>
          </w:tcPr>
          <w:p w14:paraId="3F6D4854" w14:textId="77777777" w:rsidR="00505C21" w:rsidRPr="00B0288E" w:rsidRDefault="00505C21" w:rsidP="00A4771D">
            <w:pPr>
              <w:jc w:val="center"/>
              <w:rPr>
                <w:rFonts w:ascii="Arial CE" w:hAnsi="Arial CE"/>
                <w:b/>
                <w:bCs/>
                <w:sz w:val="20"/>
              </w:rPr>
            </w:pPr>
            <w:r w:rsidRPr="00B0288E">
              <w:rPr>
                <w:rFonts w:ascii="Arial CE" w:hAnsi="Arial CE"/>
                <w:b/>
                <w:bCs/>
                <w:sz w:val="20"/>
              </w:rPr>
              <w:t>P.č.</w:t>
            </w:r>
          </w:p>
        </w:tc>
        <w:tc>
          <w:tcPr>
            <w:tcW w:w="5071" w:type="dxa"/>
            <w:tcBorders>
              <w:top w:val="nil"/>
              <w:left w:val="nil"/>
              <w:bottom w:val="single" w:sz="8" w:space="0" w:color="auto"/>
              <w:right w:val="nil"/>
            </w:tcBorders>
            <w:shd w:val="clear" w:color="000000" w:fill="C0C0C0"/>
            <w:noWrap/>
            <w:vAlign w:val="center"/>
            <w:hideMark/>
          </w:tcPr>
          <w:p w14:paraId="5E7C8925" w14:textId="77777777" w:rsidR="00505C21" w:rsidRPr="00B0288E" w:rsidRDefault="00505C21" w:rsidP="00A4771D">
            <w:pPr>
              <w:jc w:val="center"/>
              <w:rPr>
                <w:rFonts w:ascii="Arial CE" w:hAnsi="Arial CE"/>
                <w:b/>
                <w:bCs/>
                <w:sz w:val="20"/>
              </w:rPr>
            </w:pPr>
            <w:r w:rsidRPr="00B0288E">
              <w:rPr>
                <w:rFonts w:ascii="Arial CE" w:hAnsi="Arial CE"/>
                <w:b/>
                <w:bCs/>
                <w:sz w:val="20"/>
              </w:rPr>
              <w:t>Mestská časť</w:t>
            </w:r>
          </w:p>
        </w:tc>
        <w:tc>
          <w:tcPr>
            <w:tcW w:w="1259" w:type="dxa"/>
            <w:tcBorders>
              <w:top w:val="nil"/>
              <w:left w:val="single" w:sz="8" w:space="0" w:color="auto"/>
              <w:bottom w:val="single" w:sz="8" w:space="0" w:color="auto"/>
              <w:right w:val="single" w:sz="8" w:space="0" w:color="auto"/>
            </w:tcBorders>
            <w:shd w:val="clear" w:color="000000" w:fill="C0C0C0"/>
            <w:vAlign w:val="center"/>
            <w:hideMark/>
          </w:tcPr>
          <w:p w14:paraId="6AA626FB" w14:textId="77777777" w:rsidR="00505C21" w:rsidRPr="00B0288E" w:rsidRDefault="00C55E76" w:rsidP="00C55E76">
            <w:pPr>
              <w:jc w:val="center"/>
              <w:rPr>
                <w:rFonts w:ascii="Arial CE" w:hAnsi="Arial CE"/>
                <w:b/>
                <w:bCs/>
                <w:sz w:val="20"/>
              </w:rPr>
            </w:pPr>
            <w:r>
              <w:rPr>
                <w:rFonts w:ascii="Arial CE" w:hAnsi="Arial CE"/>
                <w:b/>
                <w:bCs/>
                <w:sz w:val="20"/>
              </w:rPr>
              <w:t>Predpoklad. r</w:t>
            </w:r>
            <w:r w:rsidR="00505C21" w:rsidRPr="00B0288E">
              <w:rPr>
                <w:rFonts w:ascii="Arial CE" w:hAnsi="Arial CE"/>
                <w:b/>
                <w:bCs/>
                <w:sz w:val="20"/>
              </w:rPr>
              <w:t>ozsah</w:t>
            </w:r>
          </w:p>
        </w:tc>
        <w:tc>
          <w:tcPr>
            <w:tcW w:w="2183" w:type="dxa"/>
            <w:tcBorders>
              <w:top w:val="nil"/>
              <w:left w:val="nil"/>
              <w:bottom w:val="single" w:sz="8" w:space="0" w:color="auto"/>
              <w:right w:val="single" w:sz="4" w:space="0" w:color="auto"/>
            </w:tcBorders>
            <w:shd w:val="clear" w:color="000000" w:fill="C0C0C0"/>
            <w:vAlign w:val="center"/>
            <w:hideMark/>
          </w:tcPr>
          <w:p w14:paraId="03326386" w14:textId="77777777" w:rsidR="00505C21" w:rsidRPr="00B0288E" w:rsidRDefault="00505C21" w:rsidP="00A4771D">
            <w:pPr>
              <w:jc w:val="center"/>
              <w:rPr>
                <w:rFonts w:ascii="Arial CE" w:hAnsi="Arial CE"/>
                <w:b/>
                <w:bCs/>
                <w:sz w:val="20"/>
              </w:rPr>
            </w:pPr>
            <w:r w:rsidRPr="00B0288E">
              <w:rPr>
                <w:rFonts w:ascii="Arial CE" w:hAnsi="Arial CE"/>
                <w:b/>
                <w:bCs/>
                <w:sz w:val="20"/>
              </w:rPr>
              <w:t>Jednotková cena</w:t>
            </w:r>
            <w:r w:rsidRPr="00B0288E">
              <w:rPr>
                <w:rFonts w:ascii="Arial CE" w:hAnsi="Arial CE"/>
                <w:b/>
                <w:bCs/>
                <w:sz w:val="20"/>
              </w:rPr>
              <w:br/>
              <w:t>( EUR bez DPH )</w:t>
            </w:r>
          </w:p>
        </w:tc>
        <w:tc>
          <w:tcPr>
            <w:tcW w:w="2132" w:type="dxa"/>
            <w:tcBorders>
              <w:top w:val="nil"/>
              <w:left w:val="nil"/>
              <w:bottom w:val="single" w:sz="8" w:space="0" w:color="auto"/>
              <w:right w:val="single" w:sz="8" w:space="0" w:color="auto"/>
            </w:tcBorders>
            <w:shd w:val="clear" w:color="000000" w:fill="C0C0C0"/>
            <w:vAlign w:val="center"/>
            <w:hideMark/>
          </w:tcPr>
          <w:p w14:paraId="3F20B437" w14:textId="77777777" w:rsidR="00505C21" w:rsidRPr="00B0288E" w:rsidRDefault="00505C21" w:rsidP="00A4771D">
            <w:pPr>
              <w:jc w:val="center"/>
              <w:rPr>
                <w:rFonts w:ascii="Arial CE" w:hAnsi="Arial CE"/>
                <w:b/>
                <w:bCs/>
                <w:sz w:val="20"/>
              </w:rPr>
            </w:pPr>
            <w:r w:rsidRPr="00B0288E">
              <w:rPr>
                <w:rFonts w:ascii="Arial CE" w:hAnsi="Arial CE"/>
                <w:b/>
                <w:bCs/>
                <w:sz w:val="20"/>
              </w:rPr>
              <w:t>Počet dní</w:t>
            </w:r>
          </w:p>
        </w:tc>
        <w:tc>
          <w:tcPr>
            <w:tcW w:w="2843" w:type="dxa"/>
            <w:tcBorders>
              <w:top w:val="nil"/>
              <w:left w:val="nil"/>
              <w:bottom w:val="single" w:sz="8" w:space="0" w:color="auto"/>
              <w:right w:val="single" w:sz="8" w:space="0" w:color="auto"/>
            </w:tcBorders>
            <w:shd w:val="clear" w:color="000000" w:fill="C0C0C0"/>
            <w:vAlign w:val="center"/>
            <w:hideMark/>
          </w:tcPr>
          <w:p w14:paraId="64AE8616" w14:textId="77777777" w:rsidR="00505C21" w:rsidRPr="00B0288E" w:rsidRDefault="00505C21" w:rsidP="00A4771D">
            <w:pPr>
              <w:jc w:val="center"/>
              <w:rPr>
                <w:rFonts w:ascii="Arial CE" w:hAnsi="Arial CE"/>
                <w:b/>
                <w:bCs/>
                <w:sz w:val="20"/>
              </w:rPr>
            </w:pPr>
            <w:r w:rsidRPr="00B0288E">
              <w:rPr>
                <w:rFonts w:ascii="Arial CE" w:hAnsi="Arial CE"/>
                <w:b/>
                <w:bCs/>
                <w:sz w:val="20"/>
              </w:rPr>
              <w:t>Obrat</w:t>
            </w:r>
            <w:r w:rsidRPr="00B0288E">
              <w:rPr>
                <w:rFonts w:ascii="Arial CE" w:hAnsi="Arial CE"/>
                <w:b/>
                <w:bCs/>
                <w:sz w:val="20"/>
              </w:rPr>
              <w:br/>
              <w:t>( EUR bez DPH )</w:t>
            </w:r>
          </w:p>
        </w:tc>
      </w:tr>
      <w:tr w:rsidR="00505C21" w:rsidRPr="00B0288E" w14:paraId="7FC52D30" w14:textId="77777777" w:rsidTr="00505C21">
        <w:trPr>
          <w:trHeight w:val="255"/>
          <w:jc w:val="center"/>
        </w:trPr>
        <w:tc>
          <w:tcPr>
            <w:tcW w:w="472" w:type="dxa"/>
            <w:tcBorders>
              <w:top w:val="nil"/>
              <w:left w:val="single" w:sz="8" w:space="0" w:color="auto"/>
              <w:bottom w:val="single" w:sz="4" w:space="0" w:color="auto"/>
              <w:right w:val="single" w:sz="4" w:space="0" w:color="auto"/>
            </w:tcBorders>
            <w:shd w:val="clear" w:color="auto" w:fill="auto"/>
            <w:noWrap/>
            <w:vAlign w:val="center"/>
            <w:hideMark/>
          </w:tcPr>
          <w:p w14:paraId="370CF213"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5071" w:type="dxa"/>
            <w:tcBorders>
              <w:top w:val="nil"/>
              <w:left w:val="nil"/>
              <w:bottom w:val="single" w:sz="4" w:space="0" w:color="auto"/>
              <w:right w:val="nil"/>
            </w:tcBorders>
            <w:shd w:val="clear" w:color="auto" w:fill="auto"/>
            <w:noWrap/>
            <w:vAlign w:val="center"/>
            <w:hideMark/>
          </w:tcPr>
          <w:p w14:paraId="06AF9EEB" w14:textId="77777777" w:rsidR="00505C21" w:rsidRPr="00B0288E" w:rsidRDefault="00505C21" w:rsidP="00A4771D">
            <w:pPr>
              <w:rPr>
                <w:rFonts w:ascii="Arial CE" w:hAnsi="Arial CE"/>
                <w:sz w:val="20"/>
              </w:rPr>
            </w:pPr>
            <w:r w:rsidRPr="00B0288E">
              <w:rPr>
                <w:rFonts w:ascii="Arial CE" w:hAnsi="Arial CE"/>
                <w:sz w:val="20"/>
              </w:rPr>
              <w:t>Havarijná čata -3 ručných pracovníkmi (hod.)</w:t>
            </w:r>
          </w:p>
        </w:tc>
        <w:tc>
          <w:tcPr>
            <w:tcW w:w="1259" w:type="dxa"/>
            <w:tcBorders>
              <w:top w:val="nil"/>
              <w:left w:val="single" w:sz="8" w:space="0" w:color="auto"/>
              <w:bottom w:val="single" w:sz="4" w:space="0" w:color="auto"/>
              <w:right w:val="single" w:sz="8" w:space="0" w:color="auto"/>
            </w:tcBorders>
            <w:shd w:val="clear" w:color="auto" w:fill="auto"/>
            <w:noWrap/>
            <w:vAlign w:val="center"/>
            <w:hideMark/>
          </w:tcPr>
          <w:p w14:paraId="1A7052F3" w14:textId="77777777" w:rsidR="00505C21" w:rsidRPr="00B0288E" w:rsidRDefault="00505C21" w:rsidP="00A4771D">
            <w:pPr>
              <w:ind w:firstLineChars="100" w:firstLine="200"/>
              <w:jc w:val="right"/>
              <w:rPr>
                <w:rFonts w:ascii="Arial CE" w:hAnsi="Arial CE"/>
                <w:sz w:val="20"/>
              </w:rPr>
            </w:pPr>
            <w:r w:rsidRPr="00B0288E">
              <w:rPr>
                <w:rFonts w:ascii="Arial CE" w:hAnsi="Arial CE"/>
                <w:sz w:val="20"/>
              </w:rPr>
              <w:t>13 176</w:t>
            </w:r>
          </w:p>
        </w:tc>
        <w:tc>
          <w:tcPr>
            <w:tcW w:w="2183" w:type="dxa"/>
            <w:tcBorders>
              <w:top w:val="nil"/>
              <w:left w:val="nil"/>
              <w:bottom w:val="single" w:sz="4" w:space="0" w:color="auto"/>
              <w:right w:val="single" w:sz="4" w:space="0" w:color="auto"/>
            </w:tcBorders>
            <w:shd w:val="clear" w:color="auto" w:fill="FFFF00"/>
            <w:noWrap/>
            <w:vAlign w:val="center"/>
          </w:tcPr>
          <w:p w14:paraId="622AE2E2" w14:textId="77777777" w:rsidR="00505C21" w:rsidRPr="00B0288E" w:rsidRDefault="00505C21" w:rsidP="00A4771D">
            <w:pPr>
              <w:ind w:firstLineChars="100" w:firstLine="200"/>
              <w:jc w:val="right"/>
              <w:rPr>
                <w:rFonts w:ascii="Arial CE" w:hAnsi="Arial CE"/>
                <w:sz w:val="20"/>
              </w:rPr>
            </w:pPr>
          </w:p>
        </w:tc>
        <w:tc>
          <w:tcPr>
            <w:tcW w:w="2132" w:type="dxa"/>
            <w:tcBorders>
              <w:top w:val="nil"/>
              <w:left w:val="nil"/>
              <w:bottom w:val="single" w:sz="4" w:space="0" w:color="auto"/>
              <w:right w:val="single" w:sz="8" w:space="0" w:color="auto"/>
            </w:tcBorders>
            <w:shd w:val="clear" w:color="auto" w:fill="auto"/>
            <w:noWrap/>
            <w:vAlign w:val="center"/>
            <w:hideMark/>
          </w:tcPr>
          <w:p w14:paraId="224ED132" w14:textId="77777777" w:rsidR="00505C21" w:rsidRPr="00B0288E" w:rsidRDefault="00505C21" w:rsidP="00A4771D">
            <w:pPr>
              <w:jc w:val="center"/>
              <w:rPr>
                <w:rFonts w:ascii="Arial CE" w:hAnsi="Arial CE"/>
                <w:sz w:val="20"/>
              </w:rPr>
            </w:pPr>
            <w:r w:rsidRPr="00B0288E">
              <w:rPr>
                <w:rFonts w:ascii="Arial CE" w:hAnsi="Arial CE"/>
                <w:sz w:val="20"/>
              </w:rPr>
              <w:t>183</w:t>
            </w:r>
          </w:p>
        </w:tc>
        <w:tc>
          <w:tcPr>
            <w:tcW w:w="2843" w:type="dxa"/>
            <w:tcBorders>
              <w:top w:val="nil"/>
              <w:left w:val="nil"/>
              <w:bottom w:val="single" w:sz="4" w:space="0" w:color="auto"/>
              <w:right w:val="single" w:sz="8" w:space="0" w:color="auto"/>
            </w:tcBorders>
            <w:shd w:val="clear" w:color="auto" w:fill="auto"/>
            <w:noWrap/>
            <w:vAlign w:val="center"/>
          </w:tcPr>
          <w:p w14:paraId="44BC1D84" w14:textId="77777777" w:rsidR="00505C21" w:rsidRPr="00B0288E" w:rsidRDefault="00505C21" w:rsidP="00A4771D">
            <w:pPr>
              <w:ind w:firstLineChars="100" w:firstLine="200"/>
              <w:jc w:val="right"/>
              <w:rPr>
                <w:rFonts w:ascii="Arial CE" w:hAnsi="Arial CE"/>
                <w:sz w:val="20"/>
              </w:rPr>
            </w:pPr>
          </w:p>
        </w:tc>
      </w:tr>
      <w:tr w:rsidR="00505C21" w:rsidRPr="00B0288E" w14:paraId="0893786A" w14:textId="77777777" w:rsidTr="00505C21">
        <w:trPr>
          <w:trHeight w:val="255"/>
          <w:jc w:val="center"/>
        </w:trPr>
        <w:tc>
          <w:tcPr>
            <w:tcW w:w="472" w:type="dxa"/>
            <w:tcBorders>
              <w:top w:val="nil"/>
              <w:left w:val="single" w:sz="8" w:space="0" w:color="auto"/>
              <w:bottom w:val="single" w:sz="4" w:space="0" w:color="auto"/>
              <w:right w:val="single" w:sz="4" w:space="0" w:color="auto"/>
            </w:tcBorders>
            <w:shd w:val="clear" w:color="auto" w:fill="auto"/>
            <w:noWrap/>
            <w:vAlign w:val="center"/>
            <w:hideMark/>
          </w:tcPr>
          <w:p w14:paraId="4A637B47" w14:textId="77777777" w:rsidR="00505C21" w:rsidRPr="00B0288E" w:rsidRDefault="00505C21" w:rsidP="00A4771D">
            <w:pPr>
              <w:jc w:val="center"/>
              <w:rPr>
                <w:rFonts w:ascii="Arial CE" w:hAnsi="Arial CE"/>
                <w:sz w:val="20"/>
              </w:rPr>
            </w:pPr>
            <w:r w:rsidRPr="00B0288E">
              <w:rPr>
                <w:rFonts w:ascii="Arial CE" w:hAnsi="Arial CE"/>
                <w:sz w:val="20"/>
              </w:rPr>
              <w:t>2</w:t>
            </w:r>
          </w:p>
        </w:tc>
        <w:tc>
          <w:tcPr>
            <w:tcW w:w="5071" w:type="dxa"/>
            <w:tcBorders>
              <w:top w:val="nil"/>
              <w:left w:val="nil"/>
              <w:bottom w:val="single" w:sz="4" w:space="0" w:color="auto"/>
              <w:right w:val="nil"/>
            </w:tcBorders>
            <w:shd w:val="clear" w:color="auto" w:fill="auto"/>
            <w:noWrap/>
            <w:vAlign w:val="center"/>
            <w:hideMark/>
          </w:tcPr>
          <w:p w14:paraId="657D41E9" w14:textId="77777777" w:rsidR="00505C21" w:rsidRPr="00B0288E" w:rsidRDefault="00505C21" w:rsidP="00A4771D">
            <w:pPr>
              <w:rPr>
                <w:rFonts w:ascii="Arial CE" w:hAnsi="Arial CE"/>
                <w:sz w:val="20"/>
              </w:rPr>
            </w:pPr>
            <w:r w:rsidRPr="00B0288E">
              <w:rPr>
                <w:rFonts w:ascii="Arial CE" w:hAnsi="Arial CE"/>
                <w:sz w:val="20"/>
              </w:rPr>
              <w:t>Havarijná čata - vozidlo do 5t (hod.)</w:t>
            </w:r>
          </w:p>
        </w:tc>
        <w:tc>
          <w:tcPr>
            <w:tcW w:w="1259" w:type="dxa"/>
            <w:tcBorders>
              <w:top w:val="nil"/>
              <w:left w:val="single" w:sz="8" w:space="0" w:color="auto"/>
              <w:bottom w:val="single" w:sz="4" w:space="0" w:color="auto"/>
              <w:right w:val="single" w:sz="8" w:space="0" w:color="auto"/>
            </w:tcBorders>
            <w:shd w:val="clear" w:color="auto" w:fill="auto"/>
            <w:noWrap/>
            <w:vAlign w:val="center"/>
            <w:hideMark/>
          </w:tcPr>
          <w:p w14:paraId="11566FCC" w14:textId="77777777" w:rsidR="00505C21" w:rsidRPr="00B0288E" w:rsidRDefault="00505C21" w:rsidP="00A4771D">
            <w:pPr>
              <w:ind w:firstLineChars="100" w:firstLine="200"/>
              <w:jc w:val="right"/>
              <w:rPr>
                <w:rFonts w:ascii="Arial CE" w:hAnsi="Arial CE"/>
                <w:sz w:val="20"/>
              </w:rPr>
            </w:pPr>
            <w:r w:rsidRPr="00B0288E">
              <w:rPr>
                <w:rFonts w:ascii="Arial CE" w:hAnsi="Arial CE"/>
                <w:sz w:val="20"/>
              </w:rPr>
              <w:t>4 392</w:t>
            </w:r>
          </w:p>
        </w:tc>
        <w:tc>
          <w:tcPr>
            <w:tcW w:w="2183" w:type="dxa"/>
            <w:tcBorders>
              <w:top w:val="nil"/>
              <w:left w:val="nil"/>
              <w:bottom w:val="single" w:sz="4" w:space="0" w:color="auto"/>
              <w:right w:val="single" w:sz="4" w:space="0" w:color="auto"/>
            </w:tcBorders>
            <w:shd w:val="clear" w:color="auto" w:fill="FFFF00"/>
            <w:noWrap/>
            <w:vAlign w:val="center"/>
          </w:tcPr>
          <w:p w14:paraId="3C0BAB05" w14:textId="77777777" w:rsidR="00505C21" w:rsidRPr="00B0288E" w:rsidRDefault="00505C21" w:rsidP="00A4771D">
            <w:pPr>
              <w:ind w:firstLineChars="100" w:firstLine="200"/>
              <w:jc w:val="right"/>
              <w:rPr>
                <w:rFonts w:ascii="Arial CE" w:hAnsi="Arial CE"/>
                <w:sz w:val="20"/>
              </w:rPr>
            </w:pPr>
          </w:p>
        </w:tc>
        <w:tc>
          <w:tcPr>
            <w:tcW w:w="2132" w:type="dxa"/>
            <w:tcBorders>
              <w:top w:val="nil"/>
              <w:left w:val="nil"/>
              <w:bottom w:val="single" w:sz="4" w:space="0" w:color="auto"/>
              <w:right w:val="single" w:sz="8" w:space="0" w:color="auto"/>
            </w:tcBorders>
            <w:shd w:val="clear" w:color="auto" w:fill="auto"/>
            <w:noWrap/>
            <w:vAlign w:val="center"/>
            <w:hideMark/>
          </w:tcPr>
          <w:p w14:paraId="26ACA45A" w14:textId="77777777" w:rsidR="00505C21" w:rsidRPr="00B0288E" w:rsidRDefault="00505C21" w:rsidP="00A4771D">
            <w:pPr>
              <w:jc w:val="center"/>
              <w:rPr>
                <w:rFonts w:ascii="Arial CE" w:hAnsi="Arial CE"/>
                <w:sz w:val="20"/>
              </w:rPr>
            </w:pPr>
            <w:r w:rsidRPr="00B0288E">
              <w:rPr>
                <w:rFonts w:ascii="Arial CE" w:hAnsi="Arial CE"/>
                <w:sz w:val="20"/>
              </w:rPr>
              <w:t>183</w:t>
            </w:r>
          </w:p>
        </w:tc>
        <w:tc>
          <w:tcPr>
            <w:tcW w:w="2843" w:type="dxa"/>
            <w:tcBorders>
              <w:top w:val="nil"/>
              <w:left w:val="nil"/>
              <w:bottom w:val="single" w:sz="4" w:space="0" w:color="auto"/>
              <w:right w:val="single" w:sz="8" w:space="0" w:color="auto"/>
            </w:tcBorders>
            <w:shd w:val="clear" w:color="auto" w:fill="auto"/>
            <w:noWrap/>
            <w:vAlign w:val="center"/>
          </w:tcPr>
          <w:p w14:paraId="4829D9C0" w14:textId="77777777" w:rsidR="00505C21" w:rsidRPr="00B0288E" w:rsidRDefault="00505C21" w:rsidP="00A4771D">
            <w:pPr>
              <w:ind w:firstLineChars="100" w:firstLine="200"/>
              <w:jc w:val="right"/>
              <w:rPr>
                <w:rFonts w:ascii="Arial CE" w:hAnsi="Arial CE"/>
                <w:sz w:val="20"/>
              </w:rPr>
            </w:pPr>
          </w:p>
        </w:tc>
      </w:tr>
      <w:tr w:rsidR="00505C21" w:rsidRPr="00B0288E" w14:paraId="7DA2C9DE" w14:textId="77777777" w:rsidTr="00505C21">
        <w:trPr>
          <w:trHeight w:val="270"/>
          <w:jc w:val="center"/>
        </w:trPr>
        <w:tc>
          <w:tcPr>
            <w:tcW w:w="472" w:type="dxa"/>
            <w:tcBorders>
              <w:top w:val="nil"/>
              <w:left w:val="single" w:sz="8" w:space="0" w:color="auto"/>
              <w:bottom w:val="single" w:sz="4" w:space="0" w:color="auto"/>
              <w:right w:val="single" w:sz="4" w:space="0" w:color="auto"/>
            </w:tcBorders>
            <w:shd w:val="clear" w:color="auto" w:fill="auto"/>
            <w:noWrap/>
            <w:vAlign w:val="center"/>
            <w:hideMark/>
          </w:tcPr>
          <w:p w14:paraId="1C7F2FEF"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5071" w:type="dxa"/>
            <w:tcBorders>
              <w:top w:val="nil"/>
              <w:left w:val="nil"/>
              <w:bottom w:val="single" w:sz="8" w:space="0" w:color="auto"/>
              <w:right w:val="nil"/>
            </w:tcBorders>
            <w:shd w:val="clear" w:color="auto" w:fill="auto"/>
            <w:noWrap/>
            <w:vAlign w:val="center"/>
            <w:hideMark/>
          </w:tcPr>
          <w:p w14:paraId="565EAADB" w14:textId="77777777" w:rsidR="00505C21" w:rsidRPr="00B0288E" w:rsidRDefault="00505C21" w:rsidP="00A4771D">
            <w:pPr>
              <w:rPr>
                <w:rFonts w:ascii="Arial CE" w:hAnsi="Arial CE"/>
                <w:sz w:val="20"/>
              </w:rPr>
            </w:pPr>
            <w:r w:rsidRPr="00B0288E">
              <w:rPr>
                <w:rFonts w:ascii="Arial CE" w:hAnsi="Arial CE"/>
                <w:sz w:val="20"/>
              </w:rPr>
              <w:t>Havarijná čata - vozidlo do 5t (km)</w:t>
            </w:r>
          </w:p>
        </w:tc>
        <w:tc>
          <w:tcPr>
            <w:tcW w:w="1259" w:type="dxa"/>
            <w:tcBorders>
              <w:top w:val="nil"/>
              <w:left w:val="single" w:sz="8" w:space="0" w:color="auto"/>
              <w:bottom w:val="single" w:sz="4" w:space="0" w:color="auto"/>
              <w:right w:val="single" w:sz="8" w:space="0" w:color="auto"/>
            </w:tcBorders>
            <w:shd w:val="clear" w:color="auto" w:fill="auto"/>
            <w:noWrap/>
            <w:vAlign w:val="center"/>
            <w:hideMark/>
          </w:tcPr>
          <w:p w14:paraId="08CD74E5" w14:textId="77777777" w:rsidR="00505C21" w:rsidRPr="00B0288E" w:rsidRDefault="00505C21" w:rsidP="00A4771D">
            <w:pPr>
              <w:ind w:firstLineChars="100" w:firstLine="200"/>
              <w:jc w:val="right"/>
              <w:rPr>
                <w:rFonts w:ascii="Arial CE" w:hAnsi="Arial CE"/>
                <w:sz w:val="20"/>
              </w:rPr>
            </w:pPr>
            <w:r w:rsidRPr="00B0288E">
              <w:rPr>
                <w:rFonts w:ascii="Arial CE" w:hAnsi="Arial CE"/>
                <w:sz w:val="20"/>
              </w:rPr>
              <w:t>18 300</w:t>
            </w:r>
          </w:p>
        </w:tc>
        <w:tc>
          <w:tcPr>
            <w:tcW w:w="2183" w:type="dxa"/>
            <w:tcBorders>
              <w:top w:val="nil"/>
              <w:left w:val="nil"/>
              <w:bottom w:val="single" w:sz="4" w:space="0" w:color="auto"/>
              <w:right w:val="single" w:sz="4" w:space="0" w:color="auto"/>
            </w:tcBorders>
            <w:shd w:val="clear" w:color="auto" w:fill="FFFF00"/>
            <w:noWrap/>
            <w:vAlign w:val="center"/>
          </w:tcPr>
          <w:p w14:paraId="4D0A26CB" w14:textId="77777777" w:rsidR="00505C21" w:rsidRPr="00B0288E" w:rsidRDefault="00505C21" w:rsidP="00A4771D">
            <w:pPr>
              <w:ind w:firstLineChars="100" w:firstLine="200"/>
              <w:jc w:val="right"/>
              <w:rPr>
                <w:rFonts w:ascii="Arial CE" w:hAnsi="Arial CE"/>
                <w:sz w:val="20"/>
              </w:rPr>
            </w:pPr>
          </w:p>
        </w:tc>
        <w:tc>
          <w:tcPr>
            <w:tcW w:w="2132" w:type="dxa"/>
            <w:tcBorders>
              <w:top w:val="nil"/>
              <w:left w:val="nil"/>
              <w:bottom w:val="single" w:sz="4" w:space="0" w:color="auto"/>
              <w:right w:val="single" w:sz="8" w:space="0" w:color="auto"/>
            </w:tcBorders>
            <w:shd w:val="clear" w:color="auto" w:fill="auto"/>
            <w:noWrap/>
            <w:vAlign w:val="center"/>
            <w:hideMark/>
          </w:tcPr>
          <w:p w14:paraId="197F1D07" w14:textId="77777777" w:rsidR="00505C21" w:rsidRPr="00B0288E" w:rsidRDefault="00505C21" w:rsidP="00A4771D">
            <w:pPr>
              <w:jc w:val="center"/>
              <w:rPr>
                <w:rFonts w:ascii="Arial CE" w:hAnsi="Arial CE"/>
                <w:sz w:val="20"/>
              </w:rPr>
            </w:pPr>
            <w:r w:rsidRPr="00B0288E">
              <w:rPr>
                <w:rFonts w:ascii="Arial CE" w:hAnsi="Arial CE"/>
                <w:sz w:val="20"/>
              </w:rPr>
              <w:t>183</w:t>
            </w:r>
          </w:p>
        </w:tc>
        <w:tc>
          <w:tcPr>
            <w:tcW w:w="2843" w:type="dxa"/>
            <w:tcBorders>
              <w:top w:val="nil"/>
              <w:left w:val="nil"/>
              <w:bottom w:val="single" w:sz="4" w:space="0" w:color="auto"/>
              <w:right w:val="single" w:sz="8" w:space="0" w:color="auto"/>
            </w:tcBorders>
            <w:shd w:val="clear" w:color="auto" w:fill="auto"/>
            <w:noWrap/>
            <w:vAlign w:val="center"/>
          </w:tcPr>
          <w:p w14:paraId="3C8962DF" w14:textId="77777777" w:rsidR="00505C21" w:rsidRPr="00B0288E" w:rsidRDefault="00505C21" w:rsidP="00A4771D">
            <w:pPr>
              <w:ind w:firstLineChars="100" w:firstLine="200"/>
              <w:jc w:val="right"/>
              <w:rPr>
                <w:rFonts w:ascii="Arial CE" w:hAnsi="Arial CE"/>
                <w:sz w:val="20"/>
              </w:rPr>
            </w:pPr>
          </w:p>
        </w:tc>
      </w:tr>
      <w:tr w:rsidR="00505C21" w:rsidRPr="00B0288E" w14:paraId="39B91EB5" w14:textId="77777777" w:rsidTr="00505C21">
        <w:trPr>
          <w:trHeight w:val="270"/>
          <w:jc w:val="center"/>
        </w:trPr>
        <w:tc>
          <w:tcPr>
            <w:tcW w:w="472" w:type="dxa"/>
            <w:tcBorders>
              <w:top w:val="single" w:sz="8" w:space="0" w:color="auto"/>
              <w:left w:val="single" w:sz="8" w:space="0" w:color="auto"/>
              <w:bottom w:val="single" w:sz="8" w:space="0" w:color="auto"/>
              <w:right w:val="nil"/>
            </w:tcBorders>
            <w:shd w:val="clear" w:color="000000" w:fill="C0C0C0"/>
            <w:noWrap/>
            <w:vAlign w:val="center"/>
            <w:hideMark/>
          </w:tcPr>
          <w:p w14:paraId="69274714" w14:textId="77777777" w:rsidR="00505C21" w:rsidRPr="00B0288E" w:rsidRDefault="00505C21" w:rsidP="00A4771D">
            <w:pPr>
              <w:jc w:val="center"/>
              <w:rPr>
                <w:rFonts w:ascii="Arial CE" w:hAnsi="Arial CE"/>
                <w:color w:val="FF0000"/>
                <w:sz w:val="20"/>
              </w:rPr>
            </w:pPr>
            <w:r w:rsidRPr="00B0288E">
              <w:rPr>
                <w:rFonts w:ascii="Arial CE" w:hAnsi="Arial CE"/>
                <w:color w:val="FF0000"/>
                <w:sz w:val="20"/>
              </w:rPr>
              <w:t> </w:t>
            </w:r>
          </w:p>
        </w:tc>
        <w:tc>
          <w:tcPr>
            <w:tcW w:w="5071" w:type="dxa"/>
            <w:tcBorders>
              <w:top w:val="nil"/>
              <w:left w:val="nil"/>
              <w:bottom w:val="single" w:sz="8" w:space="0" w:color="auto"/>
              <w:right w:val="nil"/>
            </w:tcBorders>
            <w:shd w:val="clear" w:color="000000" w:fill="C0C0C0"/>
            <w:noWrap/>
            <w:vAlign w:val="center"/>
            <w:hideMark/>
          </w:tcPr>
          <w:p w14:paraId="22DEA6CE" w14:textId="77777777" w:rsidR="00505C21" w:rsidRPr="00B0288E" w:rsidRDefault="00505C21" w:rsidP="00A4771D">
            <w:pPr>
              <w:jc w:val="center"/>
              <w:rPr>
                <w:rFonts w:ascii="Arial CE" w:hAnsi="Arial CE"/>
                <w:b/>
                <w:bCs/>
                <w:sz w:val="20"/>
              </w:rPr>
            </w:pPr>
            <w:r w:rsidRPr="00B0288E">
              <w:rPr>
                <w:rFonts w:ascii="Arial CE" w:hAnsi="Arial CE"/>
                <w:b/>
                <w:bCs/>
                <w:sz w:val="20"/>
              </w:rPr>
              <w:t>Spolu :</w:t>
            </w:r>
          </w:p>
        </w:tc>
        <w:tc>
          <w:tcPr>
            <w:tcW w:w="1259"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2B1ECD3" w14:textId="77777777" w:rsidR="00505C21" w:rsidRPr="00B0288E" w:rsidRDefault="00505C21" w:rsidP="00A4771D">
            <w:pPr>
              <w:ind w:firstLineChars="100" w:firstLine="201"/>
              <w:jc w:val="right"/>
              <w:rPr>
                <w:rFonts w:ascii="Arial CE" w:hAnsi="Arial CE"/>
                <w:b/>
                <w:bCs/>
                <w:sz w:val="20"/>
              </w:rPr>
            </w:pPr>
            <w:r w:rsidRPr="00B0288E">
              <w:rPr>
                <w:rFonts w:ascii="Arial CE" w:hAnsi="Arial CE"/>
                <w:b/>
                <w:bCs/>
                <w:sz w:val="20"/>
              </w:rPr>
              <w:t> </w:t>
            </w:r>
          </w:p>
        </w:tc>
        <w:tc>
          <w:tcPr>
            <w:tcW w:w="2183" w:type="dxa"/>
            <w:tcBorders>
              <w:top w:val="single" w:sz="8" w:space="0" w:color="auto"/>
              <w:left w:val="nil"/>
              <w:bottom w:val="single" w:sz="8" w:space="0" w:color="auto"/>
              <w:right w:val="single" w:sz="4" w:space="0" w:color="auto"/>
            </w:tcBorders>
            <w:shd w:val="clear" w:color="000000" w:fill="C0C0C0"/>
            <w:noWrap/>
            <w:vAlign w:val="center"/>
            <w:hideMark/>
          </w:tcPr>
          <w:p w14:paraId="0ED73924"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132" w:type="dxa"/>
            <w:tcBorders>
              <w:top w:val="single" w:sz="8" w:space="0" w:color="auto"/>
              <w:left w:val="nil"/>
              <w:bottom w:val="single" w:sz="8" w:space="0" w:color="auto"/>
              <w:right w:val="single" w:sz="4" w:space="0" w:color="auto"/>
            </w:tcBorders>
            <w:shd w:val="clear" w:color="000000" w:fill="C0C0C0"/>
            <w:noWrap/>
            <w:vAlign w:val="center"/>
            <w:hideMark/>
          </w:tcPr>
          <w:p w14:paraId="71B7CF6D"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843" w:type="dxa"/>
            <w:tcBorders>
              <w:top w:val="single" w:sz="8" w:space="0" w:color="auto"/>
              <w:left w:val="nil"/>
              <w:bottom w:val="single" w:sz="8" w:space="0" w:color="auto"/>
              <w:right w:val="single" w:sz="8" w:space="0" w:color="auto"/>
            </w:tcBorders>
            <w:shd w:val="clear" w:color="000000" w:fill="C0C0C0"/>
            <w:noWrap/>
            <w:vAlign w:val="center"/>
          </w:tcPr>
          <w:p w14:paraId="339D6F07" w14:textId="77777777" w:rsidR="00505C21" w:rsidRPr="00B0288E" w:rsidRDefault="00505C21" w:rsidP="00A4771D">
            <w:pPr>
              <w:ind w:firstLineChars="100" w:firstLine="201"/>
              <w:jc w:val="right"/>
              <w:rPr>
                <w:rFonts w:ascii="Arial CE" w:hAnsi="Arial CE"/>
                <w:b/>
                <w:bCs/>
                <w:sz w:val="20"/>
              </w:rPr>
            </w:pPr>
          </w:p>
        </w:tc>
      </w:tr>
    </w:tbl>
    <w:p w14:paraId="0DDBE451" w14:textId="5180C9FC" w:rsidR="00706D45" w:rsidRDefault="00706D45" w:rsidP="00505C21"/>
    <w:p w14:paraId="70CBB237" w14:textId="77777777" w:rsidR="00505C21" w:rsidRDefault="00505C21" w:rsidP="00505C21"/>
    <w:p w14:paraId="47D2B3BE" w14:textId="77777777" w:rsidR="00505C21" w:rsidRDefault="00505C21" w:rsidP="00505C21"/>
    <w:tbl>
      <w:tblPr>
        <w:tblW w:w="10020" w:type="dxa"/>
        <w:jc w:val="center"/>
        <w:tblCellMar>
          <w:left w:w="70" w:type="dxa"/>
          <w:right w:w="70" w:type="dxa"/>
        </w:tblCellMar>
        <w:tblLook w:val="04A0" w:firstRow="1" w:lastRow="0" w:firstColumn="1" w:lastColumn="0" w:noHBand="0" w:noVBand="1"/>
      </w:tblPr>
      <w:tblGrid>
        <w:gridCol w:w="1000"/>
        <w:gridCol w:w="200"/>
        <w:gridCol w:w="812"/>
        <w:gridCol w:w="604"/>
        <w:gridCol w:w="976"/>
        <w:gridCol w:w="473"/>
        <w:gridCol w:w="695"/>
        <w:gridCol w:w="538"/>
        <w:gridCol w:w="682"/>
        <w:gridCol w:w="272"/>
        <w:gridCol w:w="928"/>
        <w:gridCol w:w="272"/>
        <w:gridCol w:w="840"/>
        <w:gridCol w:w="68"/>
        <w:gridCol w:w="1660"/>
      </w:tblGrid>
      <w:tr w:rsidR="00505C21" w:rsidRPr="00B0288E" w14:paraId="4C09CF98" w14:textId="77777777" w:rsidTr="00182097">
        <w:trPr>
          <w:trHeight w:val="255"/>
          <w:jc w:val="center"/>
        </w:trPr>
        <w:tc>
          <w:tcPr>
            <w:tcW w:w="1000" w:type="dxa"/>
            <w:tcBorders>
              <w:top w:val="nil"/>
              <w:left w:val="nil"/>
              <w:bottom w:val="nil"/>
              <w:right w:val="nil"/>
            </w:tcBorders>
            <w:shd w:val="clear" w:color="auto" w:fill="auto"/>
            <w:noWrap/>
            <w:vAlign w:val="bottom"/>
            <w:hideMark/>
          </w:tcPr>
          <w:p w14:paraId="79466254" w14:textId="77777777" w:rsidR="00505C21" w:rsidRPr="00B0288E" w:rsidRDefault="00505C21" w:rsidP="00A4771D">
            <w:pPr>
              <w:rPr>
                <w:sz w:val="20"/>
              </w:rPr>
            </w:pPr>
          </w:p>
        </w:tc>
        <w:tc>
          <w:tcPr>
            <w:tcW w:w="1616" w:type="dxa"/>
            <w:gridSpan w:val="3"/>
            <w:tcBorders>
              <w:top w:val="nil"/>
              <w:left w:val="nil"/>
              <w:bottom w:val="nil"/>
              <w:right w:val="nil"/>
            </w:tcBorders>
            <w:shd w:val="clear" w:color="auto" w:fill="auto"/>
            <w:noWrap/>
            <w:vAlign w:val="bottom"/>
            <w:hideMark/>
          </w:tcPr>
          <w:p w14:paraId="1C371658" w14:textId="77777777" w:rsidR="00505C21" w:rsidRPr="00B0288E" w:rsidRDefault="00505C21" w:rsidP="00A4771D">
            <w:pPr>
              <w:rPr>
                <w:rFonts w:ascii="Arial CE" w:hAnsi="Arial CE"/>
                <w:b/>
                <w:bCs/>
                <w:sz w:val="20"/>
              </w:rPr>
            </w:pPr>
            <w:r w:rsidRPr="00B0288E">
              <w:rPr>
                <w:rFonts w:ascii="Arial CE" w:hAnsi="Arial CE"/>
                <w:b/>
                <w:bCs/>
                <w:sz w:val="20"/>
              </w:rPr>
              <w:t>Plán kosby</w:t>
            </w:r>
          </w:p>
        </w:tc>
        <w:tc>
          <w:tcPr>
            <w:tcW w:w="976" w:type="dxa"/>
            <w:tcBorders>
              <w:top w:val="nil"/>
              <w:left w:val="nil"/>
              <w:bottom w:val="nil"/>
              <w:right w:val="nil"/>
            </w:tcBorders>
            <w:shd w:val="clear" w:color="auto" w:fill="auto"/>
            <w:noWrap/>
            <w:vAlign w:val="bottom"/>
            <w:hideMark/>
          </w:tcPr>
          <w:p w14:paraId="0861021E" w14:textId="77777777" w:rsidR="00505C21" w:rsidRPr="00B0288E" w:rsidRDefault="00505C21" w:rsidP="00A4771D">
            <w:pPr>
              <w:rPr>
                <w:rFonts w:ascii="Arial CE" w:hAnsi="Arial CE"/>
                <w:b/>
                <w:bCs/>
                <w:sz w:val="20"/>
              </w:rPr>
            </w:pPr>
          </w:p>
        </w:tc>
        <w:tc>
          <w:tcPr>
            <w:tcW w:w="1168" w:type="dxa"/>
            <w:gridSpan w:val="2"/>
            <w:tcBorders>
              <w:top w:val="single" w:sz="4" w:space="0" w:color="auto"/>
              <w:left w:val="nil"/>
              <w:bottom w:val="single" w:sz="4" w:space="0" w:color="auto"/>
              <w:right w:val="single" w:sz="4" w:space="0" w:color="auto"/>
            </w:tcBorders>
            <w:shd w:val="clear" w:color="auto" w:fill="auto"/>
            <w:noWrap/>
            <w:vAlign w:val="bottom"/>
            <w:hideMark/>
          </w:tcPr>
          <w:p w14:paraId="0C9AEBB4" w14:textId="77777777" w:rsidR="00505C21" w:rsidRPr="00B0288E" w:rsidRDefault="00505C21" w:rsidP="00A4771D">
            <w:pPr>
              <w:jc w:val="center"/>
              <w:rPr>
                <w:rFonts w:ascii="Arial CE" w:hAnsi="Arial CE"/>
                <w:sz w:val="20"/>
              </w:rPr>
            </w:pPr>
            <w:r w:rsidRPr="00B0288E">
              <w:rPr>
                <w:rFonts w:ascii="Arial CE" w:hAnsi="Arial CE"/>
                <w:sz w:val="20"/>
              </w:rPr>
              <w:t>1 kosba</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5111B6" w14:textId="77777777" w:rsidR="00505C21" w:rsidRPr="00B0288E" w:rsidRDefault="00505C21" w:rsidP="00A4771D">
            <w:pPr>
              <w:jc w:val="center"/>
              <w:rPr>
                <w:rFonts w:ascii="Arial CE" w:hAnsi="Arial CE"/>
                <w:sz w:val="20"/>
              </w:rPr>
            </w:pPr>
            <w:r w:rsidRPr="00B0288E">
              <w:rPr>
                <w:rFonts w:ascii="Arial CE" w:hAnsi="Arial CE"/>
                <w:sz w:val="20"/>
              </w:rPr>
              <w:t>2 kosba</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7214B3B" w14:textId="77777777" w:rsidR="00505C21" w:rsidRPr="00B0288E" w:rsidRDefault="00505C21" w:rsidP="00A4771D">
            <w:pPr>
              <w:jc w:val="center"/>
              <w:rPr>
                <w:rFonts w:ascii="Arial CE" w:hAnsi="Arial CE"/>
                <w:sz w:val="20"/>
              </w:rPr>
            </w:pPr>
            <w:r w:rsidRPr="00B0288E">
              <w:rPr>
                <w:rFonts w:ascii="Arial CE" w:hAnsi="Arial CE"/>
                <w:sz w:val="20"/>
              </w:rPr>
              <w:t>3 kosba</w:t>
            </w:r>
          </w:p>
        </w:tc>
        <w:tc>
          <w:tcPr>
            <w:tcW w:w="11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5007A6" w14:textId="77777777" w:rsidR="00505C21" w:rsidRPr="00B0288E" w:rsidRDefault="00505C21" w:rsidP="00A4771D">
            <w:pPr>
              <w:jc w:val="center"/>
              <w:rPr>
                <w:rFonts w:ascii="Arial CE" w:hAnsi="Arial CE"/>
                <w:sz w:val="20"/>
              </w:rPr>
            </w:pPr>
            <w:r w:rsidRPr="00B0288E">
              <w:rPr>
                <w:rFonts w:ascii="Arial CE" w:hAnsi="Arial CE"/>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404256D4" w14:textId="77777777" w:rsidR="00505C21" w:rsidRPr="00B0288E" w:rsidRDefault="00505C21" w:rsidP="00A4771D">
            <w:pPr>
              <w:jc w:val="center"/>
              <w:rPr>
                <w:rFonts w:ascii="Arial CE" w:hAnsi="Arial CE"/>
                <w:sz w:val="20"/>
              </w:rPr>
            </w:pPr>
            <w:r w:rsidRPr="00B0288E">
              <w:rPr>
                <w:rFonts w:ascii="Arial CE" w:hAnsi="Arial CE"/>
                <w:sz w:val="20"/>
              </w:rPr>
              <w:t>5 kosba</w:t>
            </w:r>
          </w:p>
        </w:tc>
      </w:tr>
      <w:tr w:rsidR="00505C21" w:rsidRPr="00B0288E" w14:paraId="077F8FF1" w14:textId="77777777" w:rsidTr="00182097">
        <w:trPr>
          <w:trHeight w:val="255"/>
          <w:jc w:val="center"/>
        </w:trPr>
        <w:tc>
          <w:tcPr>
            <w:tcW w:w="1000" w:type="dxa"/>
            <w:tcBorders>
              <w:top w:val="nil"/>
              <w:left w:val="nil"/>
              <w:bottom w:val="nil"/>
              <w:right w:val="nil"/>
            </w:tcBorders>
            <w:shd w:val="clear" w:color="auto" w:fill="auto"/>
            <w:noWrap/>
            <w:vAlign w:val="bottom"/>
            <w:hideMark/>
          </w:tcPr>
          <w:p w14:paraId="2F6DC61F" w14:textId="77777777" w:rsidR="00505C21" w:rsidRPr="00B0288E" w:rsidRDefault="00505C21" w:rsidP="00A4771D">
            <w:pPr>
              <w:jc w:val="center"/>
              <w:rPr>
                <w:rFonts w:ascii="Arial CE" w:hAnsi="Arial CE"/>
                <w:sz w:val="20"/>
              </w:rPr>
            </w:pPr>
          </w:p>
        </w:tc>
        <w:tc>
          <w:tcPr>
            <w:tcW w:w="259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1566D2E" w14:textId="77777777" w:rsidR="00505C21" w:rsidRPr="00B0288E" w:rsidRDefault="00505C21" w:rsidP="00A4771D">
            <w:pPr>
              <w:jc w:val="center"/>
              <w:rPr>
                <w:rFonts w:ascii="Arial CE" w:hAnsi="Arial CE"/>
                <w:sz w:val="20"/>
              </w:rPr>
            </w:pPr>
            <w:r w:rsidRPr="00B0288E">
              <w:rPr>
                <w:rFonts w:ascii="Arial CE" w:hAnsi="Arial CE"/>
                <w:sz w:val="20"/>
              </w:rPr>
              <w:t>I stupeň intenzity</w:t>
            </w:r>
          </w:p>
        </w:tc>
        <w:tc>
          <w:tcPr>
            <w:tcW w:w="1168" w:type="dxa"/>
            <w:gridSpan w:val="2"/>
            <w:tcBorders>
              <w:top w:val="nil"/>
              <w:left w:val="nil"/>
              <w:bottom w:val="single" w:sz="4" w:space="0" w:color="auto"/>
              <w:right w:val="single" w:sz="4" w:space="0" w:color="auto"/>
            </w:tcBorders>
            <w:shd w:val="clear" w:color="auto" w:fill="auto"/>
            <w:noWrap/>
            <w:vAlign w:val="bottom"/>
            <w:hideMark/>
          </w:tcPr>
          <w:p w14:paraId="0BA72FFE" w14:textId="77777777" w:rsidR="00505C21" w:rsidRPr="00B0288E" w:rsidRDefault="00505C21" w:rsidP="00A4771D">
            <w:pPr>
              <w:jc w:val="center"/>
              <w:rPr>
                <w:rFonts w:ascii="Arial CE" w:hAnsi="Arial CE"/>
                <w:sz w:val="16"/>
                <w:szCs w:val="16"/>
              </w:rPr>
            </w:pPr>
            <w:r w:rsidRPr="00B0288E">
              <w:rPr>
                <w:rFonts w:ascii="Arial CE" w:hAnsi="Arial CE"/>
                <w:sz w:val="16"/>
                <w:szCs w:val="16"/>
              </w:rPr>
              <w:t>16.4.-20.5</w:t>
            </w:r>
          </w:p>
        </w:tc>
        <w:tc>
          <w:tcPr>
            <w:tcW w:w="1220" w:type="dxa"/>
            <w:gridSpan w:val="2"/>
            <w:tcBorders>
              <w:top w:val="nil"/>
              <w:left w:val="nil"/>
              <w:bottom w:val="single" w:sz="4" w:space="0" w:color="auto"/>
              <w:right w:val="single" w:sz="4" w:space="0" w:color="auto"/>
            </w:tcBorders>
            <w:shd w:val="clear" w:color="auto" w:fill="auto"/>
            <w:noWrap/>
            <w:vAlign w:val="bottom"/>
            <w:hideMark/>
          </w:tcPr>
          <w:p w14:paraId="27E8D22E"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20.5.-25.6</w:t>
            </w:r>
          </w:p>
        </w:tc>
        <w:tc>
          <w:tcPr>
            <w:tcW w:w="1200" w:type="dxa"/>
            <w:gridSpan w:val="2"/>
            <w:tcBorders>
              <w:top w:val="nil"/>
              <w:left w:val="nil"/>
              <w:bottom w:val="single" w:sz="4" w:space="0" w:color="auto"/>
              <w:right w:val="single" w:sz="4" w:space="0" w:color="auto"/>
            </w:tcBorders>
            <w:shd w:val="clear" w:color="auto" w:fill="auto"/>
            <w:noWrap/>
            <w:vAlign w:val="bottom"/>
            <w:hideMark/>
          </w:tcPr>
          <w:p w14:paraId="29D3FD50"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25.6.-30.7</w:t>
            </w:r>
          </w:p>
        </w:tc>
        <w:tc>
          <w:tcPr>
            <w:tcW w:w="1180" w:type="dxa"/>
            <w:gridSpan w:val="3"/>
            <w:tcBorders>
              <w:top w:val="nil"/>
              <w:left w:val="nil"/>
              <w:bottom w:val="single" w:sz="4" w:space="0" w:color="auto"/>
              <w:right w:val="single" w:sz="4" w:space="0" w:color="auto"/>
            </w:tcBorders>
            <w:shd w:val="clear" w:color="auto" w:fill="auto"/>
            <w:noWrap/>
            <w:vAlign w:val="bottom"/>
            <w:hideMark/>
          </w:tcPr>
          <w:p w14:paraId="44A9AE4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3C9050F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10.9.- 14.10</w:t>
            </w:r>
          </w:p>
        </w:tc>
      </w:tr>
      <w:tr w:rsidR="00505C21" w:rsidRPr="00B0288E" w14:paraId="44116882" w14:textId="77777777" w:rsidTr="00182097">
        <w:trPr>
          <w:trHeight w:val="255"/>
          <w:jc w:val="center"/>
        </w:trPr>
        <w:tc>
          <w:tcPr>
            <w:tcW w:w="1000" w:type="dxa"/>
            <w:tcBorders>
              <w:top w:val="nil"/>
              <w:left w:val="nil"/>
              <w:bottom w:val="nil"/>
              <w:right w:val="nil"/>
            </w:tcBorders>
            <w:shd w:val="clear" w:color="auto" w:fill="auto"/>
            <w:noWrap/>
            <w:vAlign w:val="bottom"/>
            <w:hideMark/>
          </w:tcPr>
          <w:p w14:paraId="43C1D376" w14:textId="77777777" w:rsidR="00505C21" w:rsidRPr="00B0288E" w:rsidRDefault="00505C21" w:rsidP="00A4771D">
            <w:pPr>
              <w:jc w:val="center"/>
              <w:rPr>
                <w:rFonts w:ascii="Arial CE" w:hAnsi="Arial CE"/>
                <w:sz w:val="16"/>
                <w:szCs w:val="16"/>
              </w:rPr>
            </w:pPr>
          </w:p>
        </w:tc>
        <w:tc>
          <w:tcPr>
            <w:tcW w:w="259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DDA3792" w14:textId="77777777" w:rsidR="00505C21" w:rsidRPr="00B0288E" w:rsidRDefault="00505C21" w:rsidP="00A4771D">
            <w:pPr>
              <w:jc w:val="center"/>
              <w:rPr>
                <w:rFonts w:ascii="Arial CE" w:hAnsi="Arial CE"/>
                <w:sz w:val="20"/>
              </w:rPr>
            </w:pPr>
            <w:r w:rsidRPr="00B0288E">
              <w:rPr>
                <w:rFonts w:ascii="Arial CE" w:hAnsi="Arial CE"/>
                <w:sz w:val="20"/>
              </w:rPr>
              <w:t>II stupeň intenzity</w:t>
            </w:r>
          </w:p>
        </w:tc>
        <w:tc>
          <w:tcPr>
            <w:tcW w:w="1168" w:type="dxa"/>
            <w:gridSpan w:val="2"/>
            <w:tcBorders>
              <w:top w:val="nil"/>
              <w:left w:val="nil"/>
              <w:bottom w:val="single" w:sz="4" w:space="0" w:color="auto"/>
              <w:right w:val="single" w:sz="4" w:space="0" w:color="auto"/>
            </w:tcBorders>
            <w:shd w:val="clear" w:color="auto" w:fill="auto"/>
            <w:noWrap/>
            <w:vAlign w:val="bottom"/>
            <w:hideMark/>
          </w:tcPr>
          <w:p w14:paraId="3792D6D9"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23.4. - 4.6</w:t>
            </w:r>
          </w:p>
        </w:tc>
        <w:tc>
          <w:tcPr>
            <w:tcW w:w="1220" w:type="dxa"/>
            <w:gridSpan w:val="2"/>
            <w:tcBorders>
              <w:top w:val="nil"/>
              <w:left w:val="nil"/>
              <w:bottom w:val="single" w:sz="4" w:space="0" w:color="auto"/>
              <w:right w:val="single" w:sz="4" w:space="0" w:color="auto"/>
            </w:tcBorders>
            <w:shd w:val="clear" w:color="auto" w:fill="auto"/>
            <w:noWrap/>
            <w:vAlign w:val="bottom"/>
            <w:hideMark/>
          </w:tcPr>
          <w:p w14:paraId="17491196" w14:textId="77777777" w:rsidR="00505C21" w:rsidRPr="00B0288E" w:rsidRDefault="00505C21" w:rsidP="00A4771D">
            <w:pPr>
              <w:jc w:val="center"/>
              <w:rPr>
                <w:rFonts w:ascii="Arial CE" w:hAnsi="Arial CE"/>
                <w:sz w:val="16"/>
                <w:szCs w:val="16"/>
              </w:rPr>
            </w:pPr>
            <w:r w:rsidRPr="00B0288E">
              <w:rPr>
                <w:rFonts w:ascii="Arial CE" w:hAnsi="Arial CE"/>
                <w:sz w:val="16"/>
                <w:szCs w:val="16"/>
              </w:rPr>
              <w:t>4.6. - 20.7</w:t>
            </w:r>
          </w:p>
        </w:tc>
        <w:tc>
          <w:tcPr>
            <w:tcW w:w="1200" w:type="dxa"/>
            <w:gridSpan w:val="2"/>
            <w:tcBorders>
              <w:top w:val="nil"/>
              <w:left w:val="nil"/>
              <w:bottom w:val="single" w:sz="4" w:space="0" w:color="auto"/>
              <w:right w:val="single" w:sz="4" w:space="0" w:color="auto"/>
            </w:tcBorders>
            <w:shd w:val="clear" w:color="auto" w:fill="auto"/>
            <w:noWrap/>
            <w:vAlign w:val="bottom"/>
            <w:hideMark/>
          </w:tcPr>
          <w:p w14:paraId="6934574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20.7. - 5.9.</w:t>
            </w:r>
          </w:p>
        </w:tc>
        <w:tc>
          <w:tcPr>
            <w:tcW w:w="1180" w:type="dxa"/>
            <w:gridSpan w:val="3"/>
            <w:tcBorders>
              <w:top w:val="nil"/>
              <w:left w:val="nil"/>
              <w:bottom w:val="single" w:sz="4" w:space="0" w:color="auto"/>
              <w:right w:val="single" w:sz="4" w:space="0" w:color="auto"/>
            </w:tcBorders>
            <w:shd w:val="clear" w:color="auto" w:fill="auto"/>
            <w:noWrap/>
            <w:vAlign w:val="bottom"/>
            <w:hideMark/>
          </w:tcPr>
          <w:p w14:paraId="1805D41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32A6CCF4" w14:textId="77777777" w:rsidR="00505C21" w:rsidRPr="00B0288E" w:rsidRDefault="00505C21" w:rsidP="00A4771D">
            <w:pPr>
              <w:jc w:val="center"/>
              <w:rPr>
                <w:rFonts w:ascii="Arial CE" w:hAnsi="Arial CE"/>
                <w:sz w:val="16"/>
                <w:szCs w:val="16"/>
              </w:rPr>
            </w:pPr>
            <w:r w:rsidRPr="00B0288E">
              <w:rPr>
                <w:rFonts w:ascii="Arial CE" w:hAnsi="Arial CE"/>
                <w:sz w:val="16"/>
                <w:szCs w:val="16"/>
              </w:rPr>
              <w:t> </w:t>
            </w:r>
          </w:p>
        </w:tc>
      </w:tr>
      <w:tr w:rsidR="00505C21" w:rsidRPr="00B0288E" w14:paraId="500098ED" w14:textId="77777777" w:rsidTr="00182097">
        <w:trPr>
          <w:trHeight w:val="270"/>
          <w:jc w:val="center"/>
        </w:trPr>
        <w:tc>
          <w:tcPr>
            <w:tcW w:w="1000" w:type="dxa"/>
            <w:tcBorders>
              <w:top w:val="nil"/>
              <w:left w:val="nil"/>
              <w:bottom w:val="nil"/>
              <w:right w:val="nil"/>
            </w:tcBorders>
            <w:shd w:val="clear" w:color="auto" w:fill="auto"/>
            <w:noWrap/>
            <w:vAlign w:val="bottom"/>
            <w:hideMark/>
          </w:tcPr>
          <w:p w14:paraId="6AE32215" w14:textId="77777777" w:rsidR="00505C21" w:rsidRPr="00B0288E" w:rsidRDefault="00505C21" w:rsidP="00A4771D">
            <w:pPr>
              <w:jc w:val="center"/>
              <w:rPr>
                <w:rFonts w:ascii="Arial CE" w:hAnsi="Arial CE"/>
                <w:sz w:val="16"/>
                <w:szCs w:val="16"/>
              </w:rPr>
            </w:pPr>
          </w:p>
        </w:tc>
        <w:tc>
          <w:tcPr>
            <w:tcW w:w="1616" w:type="dxa"/>
            <w:gridSpan w:val="3"/>
            <w:tcBorders>
              <w:top w:val="nil"/>
              <w:left w:val="nil"/>
              <w:bottom w:val="nil"/>
              <w:right w:val="nil"/>
            </w:tcBorders>
            <w:shd w:val="clear" w:color="auto" w:fill="auto"/>
            <w:noWrap/>
            <w:vAlign w:val="bottom"/>
            <w:hideMark/>
          </w:tcPr>
          <w:p w14:paraId="269F7E2F" w14:textId="77777777" w:rsidR="00505C21" w:rsidRPr="00B0288E" w:rsidRDefault="00505C21" w:rsidP="00A4771D">
            <w:pPr>
              <w:jc w:val="center"/>
              <w:rPr>
                <w:sz w:val="20"/>
              </w:rPr>
            </w:pPr>
          </w:p>
        </w:tc>
        <w:tc>
          <w:tcPr>
            <w:tcW w:w="976" w:type="dxa"/>
            <w:tcBorders>
              <w:top w:val="nil"/>
              <w:left w:val="nil"/>
              <w:bottom w:val="nil"/>
              <w:right w:val="nil"/>
            </w:tcBorders>
            <w:shd w:val="clear" w:color="auto" w:fill="auto"/>
            <w:noWrap/>
            <w:vAlign w:val="bottom"/>
            <w:hideMark/>
          </w:tcPr>
          <w:p w14:paraId="4FB8A2F8" w14:textId="77777777" w:rsidR="00505C21" w:rsidRPr="00B0288E" w:rsidRDefault="00505C21" w:rsidP="00A4771D">
            <w:pPr>
              <w:rPr>
                <w:sz w:val="20"/>
              </w:rPr>
            </w:pPr>
          </w:p>
        </w:tc>
        <w:tc>
          <w:tcPr>
            <w:tcW w:w="1168" w:type="dxa"/>
            <w:gridSpan w:val="2"/>
            <w:tcBorders>
              <w:top w:val="nil"/>
              <w:left w:val="nil"/>
              <w:bottom w:val="nil"/>
              <w:right w:val="nil"/>
            </w:tcBorders>
            <w:shd w:val="clear" w:color="auto" w:fill="auto"/>
            <w:noWrap/>
            <w:vAlign w:val="bottom"/>
            <w:hideMark/>
          </w:tcPr>
          <w:p w14:paraId="7950F263" w14:textId="77777777" w:rsidR="00505C21" w:rsidRPr="00B0288E" w:rsidRDefault="00505C21" w:rsidP="00A4771D">
            <w:pPr>
              <w:rPr>
                <w:sz w:val="20"/>
              </w:rPr>
            </w:pPr>
          </w:p>
        </w:tc>
        <w:tc>
          <w:tcPr>
            <w:tcW w:w="1220" w:type="dxa"/>
            <w:gridSpan w:val="2"/>
            <w:tcBorders>
              <w:top w:val="nil"/>
              <w:left w:val="nil"/>
              <w:bottom w:val="nil"/>
              <w:right w:val="nil"/>
            </w:tcBorders>
            <w:shd w:val="clear" w:color="auto" w:fill="auto"/>
            <w:noWrap/>
            <w:vAlign w:val="bottom"/>
            <w:hideMark/>
          </w:tcPr>
          <w:p w14:paraId="316FA831" w14:textId="77777777" w:rsidR="00505C21" w:rsidRPr="00B0288E" w:rsidRDefault="00505C21" w:rsidP="00A4771D">
            <w:pPr>
              <w:rPr>
                <w:sz w:val="20"/>
              </w:rPr>
            </w:pPr>
          </w:p>
        </w:tc>
        <w:tc>
          <w:tcPr>
            <w:tcW w:w="1200" w:type="dxa"/>
            <w:gridSpan w:val="2"/>
            <w:tcBorders>
              <w:top w:val="nil"/>
              <w:left w:val="nil"/>
              <w:bottom w:val="nil"/>
              <w:right w:val="nil"/>
            </w:tcBorders>
            <w:shd w:val="clear" w:color="auto" w:fill="auto"/>
            <w:noWrap/>
            <w:vAlign w:val="bottom"/>
            <w:hideMark/>
          </w:tcPr>
          <w:p w14:paraId="23942CC1" w14:textId="77777777" w:rsidR="00505C21" w:rsidRPr="00B0288E" w:rsidRDefault="00505C21" w:rsidP="00A4771D">
            <w:pPr>
              <w:rPr>
                <w:sz w:val="20"/>
              </w:rPr>
            </w:pPr>
          </w:p>
        </w:tc>
        <w:tc>
          <w:tcPr>
            <w:tcW w:w="1180" w:type="dxa"/>
            <w:gridSpan w:val="3"/>
            <w:tcBorders>
              <w:top w:val="nil"/>
              <w:left w:val="nil"/>
              <w:bottom w:val="nil"/>
              <w:right w:val="nil"/>
            </w:tcBorders>
            <w:shd w:val="clear" w:color="auto" w:fill="auto"/>
            <w:noWrap/>
            <w:vAlign w:val="bottom"/>
            <w:hideMark/>
          </w:tcPr>
          <w:p w14:paraId="0685B07F" w14:textId="77777777" w:rsidR="00505C21" w:rsidRPr="00B0288E" w:rsidRDefault="00505C21" w:rsidP="00A4771D">
            <w:pPr>
              <w:rPr>
                <w:sz w:val="20"/>
              </w:rPr>
            </w:pPr>
          </w:p>
        </w:tc>
        <w:tc>
          <w:tcPr>
            <w:tcW w:w="1660" w:type="dxa"/>
            <w:tcBorders>
              <w:top w:val="nil"/>
              <w:left w:val="nil"/>
              <w:bottom w:val="nil"/>
              <w:right w:val="nil"/>
            </w:tcBorders>
            <w:shd w:val="clear" w:color="auto" w:fill="auto"/>
            <w:noWrap/>
            <w:vAlign w:val="bottom"/>
            <w:hideMark/>
          </w:tcPr>
          <w:p w14:paraId="51D0BD72" w14:textId="77777777" w:rsidR="00505C21" w:rsidRPr="00B0288E" w:rsidRDefault="00505C21" w:rsidP="00A4771D">
            <w:pPr>
              <w:rPr>
                <w:sz w:val="20"/>
              </w:rPr>
            </w:pPr>
          </w:p>
        </w:tc>
      </w:tr>
      <w:tr w:rsidR="00505C21" w:rsidRPr="00B0288E" w14:paraId="0464CEB3" w14:textId="77777777" w:rsidTr="00182097">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1F7A61F" w14:textId="77777777" w:rsidR="00505C21" w:rsidRPr="00B0288E" w:rsidRDefault="00505C21" w:rsidP="00A4771D">
            <w:pPr>
              <w:jc w:val="center"/>
              <w:rPr>
                <w:rFonts w:ascii="Arial CE" w:hAnsi="Arial CE"/>
                <w:b/>
                <w:bCs/>
                <w:sz w:val="22"/>
                <w:szCs w:val="22"/>
              </w:rPr>
            </w:pPr>
            <w:r w:rsidRPr="00B0288E">
              <w:rPr>
                <w:rFonts w:ascii="Arial CE" w:hAnsi="Arial CE"/>
                <w:b/>
                <w:bCs/>
                <w:sz w:val="22"/>
                <w:szCs w:val="22"/>
              </w:rPr>
              <w:t>Oblasť</w:t>
            </w:r>
          </w:p>
        </w:tc>
        <w:tc>
          <w:tcPr>
            <w:tcW w:w="9020" w:type="dxa"/>
            <w:gridSpan w:val="14"/>
            <w:tcBorders>
              <w:top w:val="single" w:sz="8" w:space="0" w:color="auto"/>
              <w:left w:val="nil"/>
              <w:bottom w:val="single" w:sz="8" w:space="0" w:color="auto"/>
              <w:right w:val="nil"/>
            </w:tcBorders>
            <w:shd w:val="clear" w:color="000000" w:fill="C0C0C0"/>
            <w:vAlign w:val="center"/>
            <w:hideMark/>
          </w:tcPr>
          <w:p w14:paraId="54ACCDED" w14:textId="77777777" w:rsidR="00505C21" w:rsidRPr="00B0288E" w:rsidRDefault="00505C21" w:rsidP="00A4771D">
            <w:pPr>
              <w:jc w:val="center"/>
              <w:rPr>
                <w:rFonts w:ascii="Arial CE" w:hAnsi="Arial CE"/>
                <w:b/>
                <w:bCs/>
                <w:sz w:val="22"/>
                <w:szCs w:val="22"/>
              </w:rPr>
            </w:pPr>
            <w:r w:rsidRPr="00B0288E">
              <w:rPr>
                <w:rFonts w:ascii="Arial CE" w:hAnsi="Arial CE"/>
                <w:b/>
                <w:bCs/>
                <w:sz w:val="22"/>
                <w:szCs w:val="22"/>
              </w:rPr>
              <w:t>údržba trávnatých porastov 2019</w:t>
            </w:r>
          </w:p>
        </w:tc>
      </w:tr>
      <w:tr w:rsidR="00505C21" w:rsidRPr="00B0288E" w14:paraId="1855B39A" w14:textId="77777777" w:rsidTr="00182097">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A5A5516" w14:textId="77777777" w:rsidR="00505C21" w:rsidRPr="00B0288E" w:rsidRDefault="00505C21" w:rsidP="00A4771D">
            <w:pPr>
              <w:rPr>
                <w:rFonts w:ascii="Arial CE" w:hAnsi="Arial CE"/>
                <w:b/>
                <w:bCs/>
                <w:sz w:val="22"/>
                <w:szCs w:val="22"/>
              </w:rPr>
            </w:pPr>
          </w:p>
        </w:tc>
        <w:tc>
          <w:tcPr>
            <w:tcW w:w="1616" w:type="dxa"/>
            <w:gridSpan w:val="3"/>
            <w:vMerge w:val="restart"/>
            <w:tcBorders>
              <w:top w:val="nil"/>
              <w:left w:val="single" w:sz="8" w:space="0" w:color="auto"/>
              <w:bottom w:val="single" w:sz="8" w:space="0" w:color="000000"/>
              <w:right w:val="single" w:sz="4" w:space="0" w:color="auto"/>
            </w:tcBorders>
            <w:shd w:val="clear" w:color="auto" w:fill="auto"/>
            <w:vAlign w:val="center"/>
            <w:hideMark/>
          </w:tcPr>
          <w:p w14:paraId="667EFF56" w14:textId="77777777" w:rsidR="00505C21" w:rsidRPr="00B0288E" w:rsidRDefault="00505C21" w:rsidP="00A4771D">
            <w:pPr>
              <w:jc w:val="center"/>
              <w:rPr>
                <w:rFonts w:ascii="Arial CE" w:hAnsi="Arial CE"/>
                <w:b/>
                <w:bCs/>
                <w:sz w:val="20"/>
              </w:rPr>
            </w:pPr>
            <w:r w:rsidRPr="00B0288E">
              <w:rPr>
                <w:rFonts w:ascii="Arial CE" w:hAnsi="Arial CE"/>
                <w:b/>
                <w:bCs/>
                <w:sz w:val="20"/>
              </w:rPr>
              <w:t>mestská časť</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1677FC" w14:textId="77777777" w:rsidR="00505C21" w:rsidRPr="00B0288E" w:rsidRDefault="00505C21" w:rsidP="00A4771D">
            <w:pPr>
              <w:jc w:val="center"/>
              <w:rPr>
                <w:rFonts w:ascii="Arial CE" w:hAnsi="Arial CE"/>
                <w:b/>
                <w:bCs/>
                <w:sz w:val="20"/>
              </w:rPr>
            </w:pPr>
            <w:r w:rsidRPr="00B0288E">
              <w:rPr>
                <w:rFonts w:ascii="Arial CE" w:hAnsi="Arial CE"/>
                <w:b/>
                <w:bCs/>
                <w:sz w:val="20"/>
              </w:rPr>
              <w:t>rajón</w:t>
            </w:r>
          </w:p>
        </w:tc>
        <w:tc>
          <w:tcPr>
            <w:tcW w:w="2388" w:type="dxa"/>
            <w:gridSpan w:val="4"/>
            <w:tcBorders>
              <w:top w:val="single" w:sz="8" w:space="0" w:color="auto"/>
              <w:left w:val="nil"/>
              <w:bottom w:val="single" w:sz="4" w:space="0" w:color="auto"/>
              <w:right w:val="nil"/>
            </w:tcBorders>
            <w:shd w:val="clear" w:color="auto" w:fill="auto"/>
            <w:vAlign w:val="center"/>
            <w:hideMark/>
          </w:tcPr>
          <w:p w14:paraId="4605CE0C" w14:textId="77777777" w:rsidR="00505C21" w:rsidRPr="00B0288E" w:rsidRDefault="00505C21" w:rsidP="00A4771D">
            <w:pPr>
              <w:jc w:val="center"/>
              <w:rPr>
                <w:rFonts w:ascii="Arial CE" w:hAnsi="Arial CE"/>
                <w:b/>
                <w:bCs/>
                <w:sz w:val="20"/>
              </w:rPr>
            </w:pPr>
            <w:r w:rsidRPr="00B0288E">
              <w:rPr>
                <w:rFonts w:ascii="Arial CE" w:hAnsi="Arial CE"/>
                <w:b/>
                <w:bCs/>
                <w:sz w:val="20"/>
              </w:rPr>
              <w:t>výmera v   m2</w:t>
            </w:r>
          </w:p>
        </w:tc>
        <w:tc>
          <w:tcPr>
            <w:tcW w:w="12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7BE717B" w14:textId="77777777" w:rsidR="00505C21" w:rsidRPr="00B0288E" w:rsidRDefault="00505C21" w:rsidP="00A4771D">
            <w:pPr>
              <w:jc w:val="center"/>
              <w:rPr>
                <w:rFonts w:ascii="Arial CE" w:hAnsi="Arial CE"/>
                <w:b/>
                <w:bCs/>
                <w:sz w:val="20"/>
              </w:rPr>
            </w:pPr>
            <w:r w:rsidRPr="00B0288E">
              <w:rPr>
                <w:rFonts w:ascii="Arial CE" w:hAnsi="Arial CE"/>
                <w:b/>
                <w:bCs/>
                <w:sz w:val="20"/>
              </w:rPr>
              <w:t>jed. cena</w:t>
            </w:r>
          </w:p>
        </w:tc>
        <w:tc>
          <w:tcPr>
            <w:tcW w:w="118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101474B2" w14:textId="77777777" w:rsidR="00505C21" w:rsidRPr="00B0288E" w:rsidRDefault="00505C21" w:rsidP="00A4771D">
            <w:pPr>
              <w:jc w:val="center"/>
              <w:rPr>
                <w:rFonts w:ascii="Arial CE" w:hAnsi="Arial CE"/>
                <w:b/>
                <w:bCs/>
                <w:sz w:val="20"/>
              </w:rPr>
            </w:pPr>
            <w:r w:rsidRPr="00B0288E">
              <w:rPr>
                <w:rFonts w:ascii="Arial CE" w:hAnsi="Arial CE"/>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7BCD918C" w14:textId="77777777" w:rsidR="00505C21" w:rsidRPr="00B0288E" w:rsidRDefault="00505C21" w:rsidP="00A4771D">
            <w:pPr>
              <w:jc w:val="center"/>
              <w:rPr>
                <w:rFonts w:ascii="Arial CE" w:hAnsi="Arial CE"/>
                <w:b/>
                <w:bCs/>
                <w:sz w:val="20"/>
              </w:rPr>
            </w:pPr>
            <w:r w:rsidRPr="00B0288E">
              <w:rPr>
                <w:rFonts w:ascii="Arial CE" w:hAnsi="Arial CE"/>
                <w:b/>
                <w:bCs/>
                <w:sz w:val="20"/>
              </w:rPr>
              <w:t xml:space="preserve">obrat za sezónu </w:t>
            </w:r>
          </w:p>
        </w:tc>
      </w:tr>
      <w:tr w:rsidR="00505C21" w:rsidRPr="00B0288E" w14:paraId="6E4D1BB4" w14:textId="77777777" w:rsidTr="00182097">
        <w:trPr>
          <w:trHeight w:val="300"/>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AD7EBA5" w14:textId="77777777" w:rsidR="00505C21" w:rsidRPr="00B0288E" w:rsidRDefault="00505C21" w:rsidP="00A4771D">
            <w:pPr>
              <w:rPr>
                <w:rFonts w:ascii="Arial CE" w:hAnsi="Arial CE"/>
                <w:b/>
                <w:bCs/>
                <w:sz w:val="22"/>
                <w:szCs w:val="22"/>
              </w:rPr>
            </w:pPr>
          </w:p>
        </w:tc>
        <w:tc>
          <w:tcPr>
            <w:tcW w:w="1616" w:type="dxa"/>
            <w:gridSpan w:val="3"/>
            <w:vMerge/>
            <w:tcBorders>
              <w:top w:val="nil"/>
              <w:left w:val="single" w:sz="8" w:space="0" w:color="auto"/>
              <w:bottom w:val="single" w:sz="8" w:space="0" w:color="000000"/>
              <w:right w:val="single" w:sz="4" w:space="0" w:color="auto"/>
            </w:tcBorders>
            <w:vAlign w:val="center"/>
            <w:hideMark/>
          </w:tcPr>
          <w:p w14:paraId="3877E478" w14:textId="77777777" w:rsidR="00505C21" w:rsidRPr="00B0288E" w:rsidRDefault="00505C21" w:rsidP="00A4771D">
            <w:pPr>
              <w:rPr>
                <w:rFonts w:ascii="Arial CE" w:hAnsi="Arial CE"/>
                <w:b/>
                <w:bCs/>
                <w:sz w:val="20"/>
              </w:rPr>
            </w:pPr>
          </w:p>
        </w:tc>
        <w:tc>
          <w:tcPr>
            <w:tcW w:w="976" w:type="dxa"/>
            <w:vMerge/>
            <w:tcBorders>
              <w:top w:val="nil"/>
              <w:left w:val="single" w:sz="4" w:space="0" w:color="auto"/>
              <w:bottom w:val="single" w:sz="4" w:space="0" w:color="auto"/>
              <w:right w:val="single" w:sz="4" w:space="0" w:color="auto"/>
            </w:tcBorders>
            <w:vAlign w:val="center"/>
            <w:hideMark/>
          </w:tcPr>
          <w:p w14:paraId="6A84AD07" w14:textId="77777777" w:rsidR="00505C21" w:rsidRPr="00B0288E" w:rsidRDefault="00505C21" w:rsidP="00A4771D">
            <w:pPr>
              <w:rPr>
                <w:rFonts w:ascii="Arial CE" w:hAnsi="Arial CE"/>
                <w:b/>
                <w:bCs/>
                <w:sz w:val="20"/>
              </w:rPr>
            </w:pPr>
          </w:p>
        </w:tc>
        <w:tc>
          <w:tcPr>
            <w:tcW w:w="1168" w:type="dxa"/>
            <w:gridSpan w:val="2"/>
            <w:tcBorders>
              <w:top w:val="nil"/>
              <w:left w:val="nil"/>
              <w:bottom w:val="nil"/>
              <w:right w:val="single" w:sz="4" w:space="0" w:color="auto"/>
            </w:tcBorders>
            <w:shd w:val="clear" w:color="000000" w:fill="FFFFFF"/>
            <w:vAlign w:val="center"/>
            <w:hideMark/>
          </w:tcPr>
          <w:p w14:paraId="7EEED2C9" w14:textId="77777777" w:rsidR="00505C21" w:rsidRPr="00B0288E" w:rsidRDefault="00505C21" w:rsidP="00A4771D">
            <w:pPr>
              <w:jc w:val="center"/>
              <w:rPr>
                <w:rFonts w:ascii="Arial CE" w:hAnsi="Arial CE"/>
                <w:b/>
                <w:bCs/>
                <w:sz w:val="20"/>
              </w:rPr>
            </w:pPr>
            <w:r w:rsidRPr="00B0288E">
              <w:rPr>
                <w:rFonts w:ascii="Arial CE" w:hAnsi="Arial CE"/>
                <w:b/>
                <w:bCs/>
                <w:sz w:val="20"/>
              </w:rPr>
              <w:t>spolu</w:t>
            </w:r>
          </w:p>
        </w:tc>
        <w:tc>
          <w:tcPr>
            <w:tcW w:w="1220" w:type="dxa"/>
            <w:gridSpan w:val="2"/>
            <w:tcBorders>
              <w:top w:val="nil"/>
              <w:left w:val="nil"/>
              <w:bottom w:val="nil"/>
              <w:right w:val="single" w:sz="4" w:space="0" w:color="auto"/>
            </w:tcBorders>
            <w:shd w:val="clear" w:color="auto" w:fill="auto"/>
            <w:vAlign w:val="center"/>
            <w:hideMark/>
          </w:tcPr>
          <w:p w14:paraId="2B1962C8" w14:textId="77777777" w:rsidR="00505C21" w:rsidRPr="00B0288E" w:rsidRDefault="00505C21" w:rsidP="00A4771D">
            <w:pPr>
              <w:jc w:val="center"/>
              <w:rPr>
                <w:rFonts w:ascii="Arial CE" w:hAnsi="Arial CE"/>
                <w:b/>
                <w:bCs/>
                <w:sz w:val="20"/>
              </w:rPr>
            </w:pPr>
            <w:r w:rsidRPr="00B0288E">
              <w:rPr>
                <w:rFonts w:ascii="Arial CE" w:hAnsi="Arial CE"/>
                <w:b/>
                <w:bCs/>
                <w:sz w:val="20"/>
              </w:rPr>
              <w:t>celkové m2</w:t>
            </w:r>
          </w:p>
        </w:tc>
        <w:tc>
          <w:tcPr>
            <w:tcW w:w="1200" w:type="dxa"/>
            <w:gridSpan w:val="2"/>
            <w:vMerge/>
            <w:tcBorders>
              <w:top w:val="nil"/>
              <w:left w:val="single" w:sz="4" w:space="0" w:color="auto"/>
              <w:bottom w:val="single" w:sz="4" w:space="0" w:color="auto"/>
              <w:right w:val="single" w:sz="4" w:space="0" w:color="auto"/>
            </w:tcBorders>
            <w:vAlign w:val="center"/>
            <w:hideMark/>
          </w:tcPr>
          <w:p w14:paraId="07EF4C94" w14:textId="77777777" w:rsidR="00505C21" w:rsidRPr="00B0288E" w:rsidRDefault="00505C21" w:rsidP="00A4771D">
            <w:pPr>
              <w:rPr>
                <w:rFonts w:ascii="Arial CE" w:hAnsi="Arial CE"/>
                <w:b/>
                <w:bCs/>
                <w:sz w:val="20"/>
              </w:rPr>
            </w:pPr>
          </w:p>
        </w:tc>
        <w:tc>
          <w:tcPr>
            <w:tcW w:w="1180" w:type="dxa"/>
            <w:gridSpan w:val="3"/>
            <w:vMerge/>
            <w:tcBorders>
              <w:top w:val="nil"/>
              <w:left w:val="single" w:sz="4" w:space="0" w:color="auto"/>
              <w:bottom w:val="single" w:sz="4" w:space="0" w:color="auto"/>
              <w:right w:val="single" w:sz="4" w:space="0" w:color="auto"/>
            </w:tcBorders>
            <w:vAlign w:val="center"/>
            <w:hideMark/>
          </w:tcPr>
          <w:p w14:paraId="02598CE8" w14:textId="77777777" w:rsidR="00505C21" w:rsidRPr="00B0288E" w:rsidRDefault="00505C21" w:rsidP="00A4771D">
            <w:pPr>
              <w:rPr>
                <w:rFonts w:ascii="Arial CE" w:hAnsi="Arial CE"/>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407F4A2B" w14:textId="77777777" w:rsidR="00505C21" w:rsidRPr="00B0288E" w:rsidRDefault="00505C21" w:rsidP="00A4771D">
            <w:pPr>
              <w:rPr>
                <w:rFonts w:ascii="Arial CE" w:hAnsi="Arial CE"/>
                <w:b/>
                <w:bCs/>
                <w:sz w:val="20"/>
              </w:rPr>
            </w:pPr>
          </w:p>
        </w:tc>
      </w:tr>
      <w:tr w:rsidR="00505C21" w:rsidRPr="00B0288E" w14:paraId="3AE9B5EC" w14:textId="77777777" w:rsidTr="003E44C5">
        <w:trPr>
          <w:trHeight w:val="255"/>
          <w:jc w:val="center"/>
        </w:trPr>
        <w:tc>
          <w:tcPr>
            <w:tcW w:w="1000" w:type="dxa"/>
            <w:tcBorders>
              <w:top w:val="single" w:sz="4" w:space="0" w:color="auto"/>
              <w:left w:val="single" w:sz="8" w:space="0" w:color="auto"/>
              <w:bottom w:val="single" w:sz="4" w:space="0" w:color="auto"/>
              <w:right w:val="nil"/>
            </w:tcBorders>
            <w:shd w:val="clear" w:color="000000" w:fill="92D050"/>
            <w:vAlign w:val="center"/>
            <w:hideMark/>
          </w:tcPr>
          <w:p w14:paraId="1F2CAF32"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val="restart"/>
            <w:tcBorders>
              <w:top w:val="single" w:sz="4" w:space="0" w:color="auto"/>
              <w:left w:val="single" w:sz="8" w:space="0" w:color="auto"/>
              <w:bottom w:val="single" w:sz="4" w:space="0" w:color="auto"/>
              <w:right w:val="nil"/>
            </w:tcBorders>
            <w:shd w:val="clear" w:color="000000" w:fill="92D050"/>
            <w:vAlign w:val="center"/>
            <w:hideMark/>
          </w:tcPr>
          <w:p w14:paraId="1049CCBC" w14:textId="77777777" w:rsidR="00505C21" w:rsidRPr="00B0288E" w:rsidRDefault="00505C21" w:rsidP="00A4771D">
            <w:pPr>
              <w:jc w:val="center"/>
              <w:rPr>
                <w:rFonts w:ascii="Arial CE" w:hAnsi="Arial CE"/>
                <w:sz w:val="20"/>
              </w:rPr>
            </w:pPr>
            <w:r w:rsidRPr="00B0288E">
              <w:rPr>
                <w:rFonts w:ascii="Arial CE" w:hAnsi="Arial CE"/>
                <w:sz w:val="20"/>
              </w:rPr>
              <w:t>Petržalka</w:t>
            </w:r>
          </w:p>
        </w:tc>
        <w:tc>
          <w:tcPr>
            <w:tcW w:w="976" w:type="dxa"/>
            <w:tcBorders>
              <w:top w:val="single" w:sz="4" w:space="0" w:color="auto"/>
              <w:left w:val="single" w:sz="8" w:space="0" w:color="auto"/>
              <w:bottom w:val="single" w:sz="4" w:space="0" w:color="auto"/>
              <w:right w:val="single" w:sz="4" w:space="0" w:color="auto"/>
            </w:tcBorders>
            <w:shd w:val="clear" w:color="auto" w:fill="00B0F0"/>
            <w:noWrap/>
            <w:vAlign w:val="bottom"/>
            <w:hideMark/>
          </w:tcPr>
          <w:p w14:paraId="7A400B48" w14:textId="77777777" w:rsidR="00505C21" w:rsidRPr="00B0288E" w:rsidRDefault="00505C21" w:rsidP="00A4771D">
            <w:pPr>
              <w:jc w:val="right"/>
              <w:rPr>
                <w:rFonts w:ascii="Arial CE" w:hAnsi="Arial CE"/>
                <w:sz w:val="20"/>
              </w:rPr>
            </w:pPr>
            <w:r w:rsidRPr="00B0288E">
              <w:rPr>
                <w:rFonts w:ascii="Arial CE" w:hAnsi="Arial CE"/>
                <w:sz w:val="20"/>
              </w:rPr>
              <w:t>z/14/10</w:t>
            </w:r>
          </w:p>
        </w:tc>
        <w:tc>
          <w:tcPr>
            <w:tcW w:w="1168" w:type="dxa"/>
            <w:gridSpan w:val="2"/>
            <w:tcBorders>
              <w:top w:val="single" w:sz="4" w:space="0" w:color="auto"/>
              <w:left w:val="single" w:sz="8" w:space="0" w:color="auto"/>
              <w:bottom w:val="single" w:sz="4" w:space="0" w:color="auto"/>
              <w:right w:val="single" w:sz="8" w:space="0" w:color="auto"/>
            </w:tcBorders>
            <w:shd w:val="clear" w:color="auto" w:fill="00B0F0"/>
            <w:noWrap/>
            <w:vAlign w:val="center"/>
            <w:hideMark/>
          </w:tcPr>
          <w:p w14:paraId="05FDB1D6" w14:textId="77777777" w:rsidR="00505C21" w:rsidRPr="00B0288E" w:rsidRDefault="00505C21" w:rsidP="00A4771D">
            <w:pPr>
              <w:jc w:val="right"/>
              <w:rPr>
                <w:rFonts w:ascii="Arial CE" w:hAnsi="Arial CE"/>
                <w:sz w:val="20"/>
              </w:rPr>
            </w:pPr>
            <w:r w:rsidRPr="00B0288E">
              <w:rPr>
                <w:rFonts w:ascii="Arial CE" w:hAnsi="Arial CE"/>
                <w:sz w:val="20"/>
              </w:rPr>
              <w:t>429 754</w:t>
            </w:r>
          </w:p>
        </w:tc>
        <w:tc>
          <w:tcPr>
            <w:tcW w:w="1220" w:type="dxa"/>
            <w:gridSpan w:val="2"/>
            <w:tcBorders>
              <w:top w:val="single" w:sz="4" w:space="0" w:color="auto"/>
              <w:left w:val="nil"/>
              <w:bottom w:val="single" w:sz="4" w:space="0" w:color="auto"/>
              <w:right w:val="single" w:sz="4" w:space="0" w:color="auto"/>
            </w:tcBorders>
            <w:shd w:val="clear" w:color="auto" w:fill="00B0F0"/>
            <w:noWrap/>
            <w:vAlign w:val="center"/>
            <w:hideMark/>
          </w:tcPr>
          <w:p w14:paraId="709C08C6" w14:textId="77777777" w:rsidR="00505C21" w:rsidRPr="00B0288E" w:rsidRDefault="00505C21" w:rsidP="00A4771D">
            <w:pPr>
              <w:jc w:val="right"/>
              <w:rPr>
                <w:rFonts w:ascii="Arial CE" w:hAnsi="Arial CE"/>
                <w:sz w:val="20"/>
              </w:rPr>
            </w:pPr>
            <w:r w:rsidRPr="00B0288E">
              <w:rPr>
                <w:rFonts w:ascii="Arial CE" w:hAnsi="Arial CE"/>
                <w:sz w:val="20"/>
              </w:rPr>
              <w:t>2 148 770</w:t>
            </w:r>
          </w:p>
        </w:tc>
        <w:tc>
          <w:tcPr>
            <w:tcW w:w="1200" w:type="dxa"/>
            <w:gridSpan w:val="2"/>
            <w:tcBorders>
              <w:top w:val="single" w:sz="4" w:space="0" w:color="auto"/>
              <w:left w:val="nil"/>
              <w:bottom w:val="single" w:sz="4" w:space="0" w:color="auto"/>
              <w:right w:val="single" w:sz="4" w:space="0" w:color="auto"/>
            </w:tcBorders>
            <w:shd w:val="clear" w:color="auto" w:fill="FFFF00"/>
            <w:noWrap/>
            <w:vAlign w:val="bottom"/>
          </w:tcPr>
          <w:p w14:paraId="2D099050" w14:textId="77777777" w:rsidR="00505C21" w:rsidRPr="003E44C5" w:rsidRDefault="00505C21" w:rsidP="00A4771D">
            <w:pPr>
              <w:jc w:val="right"/>
              <w:rPr>
                <w:rFonts w:ascii="Arial CE" w:hAnsi="Arial CE"/>
                <w:sz w:val="20"/>
                <w:highlight w:val="yellow"/>
              </w:rPr>
            </w:pPr>
          </w:p>
        </w:tc>
        <w:tc>
          <w:tcPr>
            <w:tcW w:w="1180" w:type="dxa"/>
            <w:gridSpan w:val="3"/>
            <w:tcBorders>
              <w:top w:val="single" w:sz="4" w:space="0" w:color="auto"/>
              <w:left w:val="nil"/>
              <w:bottom w:val="single" w:sz="4" w:space="0" w:color="auto"/>
              <w:right w:val="single" w:sz="4" w:space="0" w:color="auto"/>
            </w:tcBorders>
            <w:shd w:val="clear" w:color="auto" w:fill="00B0F0"/>
            <w:noWrap/>
            <w:vAlign w:val="bottom"/>
            <w:hideMark/>
          </w:tcPr>
          <w:p w14:paraId="62F2149E"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60" w:type="dxa"/>
            <w:tcBorders>
              <w:top w:val="single" w:sz="4" w:space="0" w:color="auto"/>
              <w:left w:val="nil"/>
              <w:bottom w:val="single" w:sz="4" w:space="0" w:color="auto"/>
              <w:right w:val="single" w:sz="8" w:space="0" w:color="auto"/>
            </w:tcBorders>
            <w:shd w:val="clear" w:color="auto" w:fill="FFFF00"/>
            <w:noWrap/>
            <w:vAlign w:val="bottom"/>
          </w:tcPr>
          <w:p w14:paraId="7C0DDD24" w14:textId="77777777" w:rsidR="00505C21" w:rsidRPr="00B0288E" w:rsidRDefault="00505C21" w:rsidP="00A4771D">
            <w:pPr>
              <w:jc w:val="right"/>
              <w:rPr>
                <w:rFonts w:ascii="Arial CE" w:hAnsi="Arial CE"/>
                <w:sz w:val="20"/>
              </w:rPr>
            </w:pPr>
          </w:p>
        </w:tc>
      </w:tr>
      <w:tr w:rsidR="00505C21" w:rsidRPr="00B0288E" w14:paraId="1721CF08" w14:textId="77777777" w:rsidTr="003E44C5">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2F504B7"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tcBorders>
              <w:top w:val="single" w:sz="4" w:space="0" w:color="auto"/>
              <w:left w:val="single" w:sz="8" w:space="0" w:color="auto"/>
              <w:bottom w:val="single" w:sz="4" w:space="0" w:color="auto"/>
              <w:right w:val="nil"/>
            </w:tcBorders>
            <w:vAlign w:val="center"/>
            <w:hideMark/>
          </w:tcPr>
          <w:p w14:paraId="7CC29C1F" w14:textId="77777777" w:rsidR="00505C21" w:rsidRPr="00B0288E" w:rsidRDefault="00505C21" w:rsidP="00A4771D">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0EC4194" w14:textId="77777777" w:rsidR="00505C21" w:rsidRPr="00B0288E" w:rsidRDefault="00505C21" w:rsidP="00A4771D">
            <w:pPr>
              <w:jc w:val="right"/>
              <w:rPr>
                <w:rFonts w:ascii="Arial CE" w:hAnsi="Arial CE"/>
                <w:sz w:val="20"/>
              </w:rPr>
            </w:pPr>
            <w:r w:rsidRPr="00B0288E">
              <w:rPr>
                <w:rFonts w:ascii="Arial CE" w:hAnsi="Arial CE"/>
                <w:sz w:val="20"/>
              </w:rPr>
              <w:t>z/14/20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129CAF66" w14:textId="77777777" w:rsidR="00505C21" w:rsidRPr="00B0288E" w:rsidRDefault="00505C21" w:rsidP="00A4771D">
            <w:pPr>
              <w:jc w:val="right"/>
              <w:rPr>
                <w:rFonts w:ascii="Arial CE" w:hAnsi="Arial CE"/>
                <w:sz w:val="20"/>
              </w:rPr>
            </w:pPr>
            <w:r w:rsidRPr="00B0288E">
              <w:rPr>
                <w:rFonts w:ascii="Arial CE" w:hAnsi="Arial CE"/>
                <w:sz w:val="20"/>
              </w:rPr>
              <w:t>155 953</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20018D5C" w14:textId="77777777" w:rsidR="00505C21" w:rsidRPr="00B0288E" w:rsidRDefault="00505C21" w:rsidP="00A4771D">
            <w:pPr>
              <w:jc w:val="right"/>
              <w:rPr>
                <w:rFonts w:ascii="Arial CE" w:hAnsi="Arial CE"/>
                <w:sz w:val="20"/>
              </w:rPr>
            </w:pPr>
            <w:r w:rsidRPr="00B0288E">
              <w:rPr>
                <w:rFonts w:ascii="Arial CE" w:hAnsi="Arial CE"/>
                <w:sz w:val="20"/>
              </w:rPr>
              <w:t>623 812</w:t>
            </w:r>
          </w:p>
        </w:tc>
        <w:tc>
          <w:tcPr>
            <w:tcW w:w="1200" w:type="dxa"/>
            <w:gridSpan w:val="2"/>
            <w:tcBorders>
              <w:top w:val="nil"/>
              <w:left w:val="nil"/>
              <w:bottom w:val="single" w:sz="4" w:space="0" w:color="auto"/>
              <w:right w:val="single" w:sz="4" w:space="0" w:color="auto"/>
            </w:tcBorders>
            <w:shd w:val="clear" w:color="auto" w:fill="FFFF00"/>
            <w:noWrap/>
            <w:vAlign w:val="bottom"/>
          </w:tcPr>
          <w:p w14:paraId="7698C9D3" w14:textId="77777777" w:rsidR="00505C21" w:rsidRPr="003E44C5" w:rsidRDefault="00505C21" w:rsidP="00A4771D">
            <w:pPr>
              <w:jc w:val="right"/>
              <w:rPr>
                <w:rFonts w:ascii="Arial CE" w:hAnsi="Arial CE"/>
                <w:sz w:val="20"/>
                <w:highlight w:val="yellow"/>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5E83A7D3"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auto" w:fill="FFFF00"/>
            <w:noWrap/>
            <w:vAlign w:val="bottom"/>
          </w:tcPr>
          <w:p w14:paraId="7BCA335F" w14:textId="77777777" w:rsidR="00505C21" w:rsidRPr="00B0288E" w:rsidRDefault="00505C21" w:rsidP="00A4771D">
            <w:pPr>
              <w:jc w:val="right"/>
              <w:rPr>
                <w:rFonts w:ascii="Arial CE" w:hAnsi="Arial CE"/>
                <w:sz w:val="20"/>
              </w:rPr>
            </w:pPr>
          </w:p>
        </w:tc>
      </w:tr>
      <w:tr w:rsidR="00505C21" w:rsidRPr="00B0288E" w14:paraId="0CBCF0DA" w14:textId="77777777" w:rsidTr="003E44C5">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071021C7"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tcBorders>
              <w:top w:val="nil"/>
              <w:left w:val="single" w:sz="8" w:space="0" w:color="auto"/>
              <w:bottom w:val="single" w:sz="4" w:space="0" w:color="auto"/>
              <w:right w:val="nil"/>
            </w:tcBorders>
            <w:shd w:val="clear" w:color="000000" w:fill="92D050"/>
            <w:vAlign w:val="center"/>
            <w:hideMark/>
          </w:tcPr>
          <w:p w14:paraId="10EC87CB" w14:textId="77777777" w:rsidR="00505C21" w:rsidRPr="00B0288E" w:rsidRDefault="00505C21" w:rsidP="00A4771D">
            <w:pPr>
              <w:jc w:val="center"/>
              <w:rPr>
                <w:rFonts w:ascii="Arial CE" w:hAnsi="Arial CE"/>
                <w:sz w:val="20"/>
              </w:rPr>
            </w:pPr>
            <w:r w:rsidRPr="00B0288E">
              <w:rPr>
                <w:rFonts w:ascii="Arial CE" w:hAnsi="Arial CE"/>
                <w:sz w:val="20"/>
              </w:rPr>
              <w:t>Jarovce</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D222892" w14:textId="77777777" w:rsidR="00505C21" w:rsidRPr="00B0288E" w:rsidRDefault="00505C21" w:rsidP="00A4771D">
            <w:pPr>
              <w:jc w:val="right"/>
              <w:rPr>
                <w:rFonts w:ascii="Arial CE" w:hAnsi="Arial CE"/>
                <w:sz w:val="20"/>
              </w:rPr>
            </w:pPr>
            <w:r w:rsidRPr="00B0288E">
              <w:rPr>
                <w:rFonts w:ascii="Arial CE" w:hAnsi="Arial CE"/>
                <w:sz w:val="20"/>
              </w:rPr>
              <w:t>z/15/20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027B613A" w14:textId="77777777" w:rsidR="00505C21" w:rsidRPr="00B0288E" w:rsidRDefault="00505C21" w:rsidP="00A4771D">
            <w:pPr>
              <w:jc w:val="right"/>
              <w:rPr>
                <w:rFonts w:ascii="Arial CE" w:hAnsi="Arial CE"/>
                <w:sz w:val="20"/>
              </w:rPr>
            </w:pPr>
            <w:r w:rsidRPr="00B0288E">
              <w:rPr>
                <w:rFonts w:ascii="Arial CE" w:hAnsi="Arial CE"/>
                <w:sz w:val="20"/>
              </w:rPr>
              <w:t>81 001</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524DAF08" w14:textId="77777777" w:rsidR="00505C21" w:rsidRPr="00B0288E" w:rsidRDefault="00505C21" w:rsidP="00A4771D">
            <w:pPr>
              <w:jc w:val="right"/>
              <w:rPr>
                <w:rFonts w:ascii="Arial CE" w:hAnsi="Arial CE"/>
                <w:sz w:val="20"/>
              </w:rPr>
            </w:pPr>
            <w:r w:rsidRPr="00B0288E">
              <w:rPr>
                <w:rFonts w:ascii="Arial CE" w:hAnsi="Arial CE"/>
                <w:sz w:val="20"/>
              </w:rPr>
              <w:t>324 004</w:t>
            </w:r>
          </w:p>
        </w:tc>
        <w:tc>
          <w:tcPr>
            <w:tcW w:w="1200" w:type="dxa"/>
            <w:gridSpan w:val="2"/>
            <w:tcBorders>
              <w:top w:val="nil"/>
              <w:left w:val="nil"/>
              <w:bottom w:val="single" w:sz="4" w:space="0" w:color="auto"/>
              <w:right w:val="single" w:sz="4" w:space="0" w:color="auto"/>
            </w:tcBorders>
            <w:shd w:val="clear" w:color="auto" w:fill="FFFF00"/>
            <w:noWrap/>
            <w:vAlign w:val="bottom"/>
          </w:tcPr>
          <w:p w14:paraId="0940B242" w14:textId="77777777" w:rsidR="00505C21" w:rsidRPr="003E44C5" w:rsidRDefault="00505C21" w:rsidP="00A4771D">
            <w:pPr>
              <w:jc w:val="right"/>
              <w:rPr>
                <w:rFonts w:ascii="Arial CE" w:hAnsi="Arial CE"/>
                <w:sz w:val="20"/>
                <w:highlight w:val="yellow"/>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12034B1F"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auto" w:fill="FFFF00"/>
            <w:noWrap/>
            <w:vAlign w:val="bottom"/>
          </w:tcPr>
          <w:p w14:paraId="2365A022" w14:textId="77777777" w:rsidR="00505C21" w:rsidRPr="00B0288E" w:rsidRDefault="00505C21" w:rsidP="00A4771D">
            <w:pPr>
              <w:jc w:val="right"/>
              <w:rPr>
                <w:rFonts w:ascii="Arial CE" w:hAnsi="Arial CE"/>
                <w:sz w:val="20"/>
              </w:rPr>
            </w:pPr>
          </w:p>
        </w:tc>
      </w:tr>
      <w:tr w:rsidR="00505C21" w:rsidRPr="00B0288E" w14:paraId="2A05DF0C" w14:textId="77777777" w:rsidTr="003E44C5">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47708D06"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val="restart"/>
            <w:tcBorders>
              <w:top w:val="nil"/>
              <w:left w:val="single" w:sz="8" w:space="0" w:color="auto"/>
              <w:bottom w:val="single" w:sz="4" w:space="0" w:color="auto"/>
              <w:right w:val="nil"/>
            </w:tcBorders>
            <w:shd w:val="clear" w:color="000000" w:fill="92D050"/>
            <w:vAlign w:val="center"/>
            <w:hideMark/>
          </w:tcPr>
          <w:p w14:paraId="43DEF100" w14:textId="77777777" w:rsidR="00505C21" w:rsidRPr="00B0288E" w:rsidRDefault="00505C21" w:rsidP="00A4771D">
            <w:pPr>
              <w:jc w:val="center"/>
              <w:rPr>
                <w:rFonts w:ascii="Arial CE" w:hAnsi="Arial CE"/>
                <w:sz w:val="20"/>
              </w:rPr>
            </w:pPr>
            <w:r w:rsidRPr="00B0288E">
              <w:rPr>
                <w:rFonts w:ascii="Arial CE" w:hAnsi="Arial CE"/>
                <w:sz w:val="20"/>
              </w:rPr>
              <w:t>Rusovce</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AD07453" w14:textId="77777777" w:rsidR="00505C21" w:rsidRPr="00B0288E" w:rsidRDefault="00505C21" w:rsidP="00A4771D">
            <w:pPr>
              <w:jc w:val="right"/>
              <w:rPr>
                <w:rFonts w:ascii="Arial CE" w:hAnsi="Arial CE"/>
                <w:sz w:val="20"/>
              </w:rPr>
            </w:pPr>
            <w:r w:rsidRPr="00B0288E">
              <w:rPr>
                <w:rFonts w:ascii="Arial CE" w:hAnsi="Arial CE"/>
                <w:sz w:val="20"/>
              </w:rPr>
              <w:t>z/16a/20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0A0B8081" w14:textId="77777777" w:rsidR="00505C21" w:rsidRPr="00B0288E" w:rsidRDefault="00505C21" w:rsidP="00A4771D">
            <w:pPr>
              <w:jc w:val="right"/>
              <w:rPr>
                <w:rFonts w:ascii="Arial CE" w:hAnsi="Arial CE"/>
                <w:sz w:val="20"/>
              </w:rPr>
            </w:pPr>
            <w:r w:rsidRPr="00B0288E">
              <w:rPr>
                <w:rFonts w:ascii="Arial CE" w:hAnsi="Arial CE"/>
                <w:sz w:val="20"/>
              </w:rPr>
              <w:t>16 856</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764D7B00" w14:textId="77777777" w:rsidR="00505C21" w:rsidRPr="00B0288E" w:rsidRDefault="00505C21" w:rsidP="00A4771D">
            <w:pPr>
              <w:jc w:val="right"/>
              <w:rPr>
                <w:rFonts w:ascii="Arial CE" w:hAnsi="Arial CE"/>
                <w:sz w:val="20"/>
              </w:rPr>
            </w:pPr>
            <w:r w:rsidRPr="00B0288E">
              <w:rPr>
                <w:rFonts w:ascii="Arial CE" w:hAnsi="Arial CE"/>
                <w:sz w:val="20"/>
              </w:rPr>
              <w:t>67 424</w:t>
            </w:r>
          </w:p>
        </w:tc>
        <w:tc>
          <w:tcPr>
            <w:tcW w:w="1200" w:type="dxa"/>
            <w:gridSpan w:val="2"/>
            <w:tcBorders>
              <w:top w:val="nil"/>
              <w:left w:val="nil"/>
              <w:bottom w:val="single" w:sz="4" w:space="0" w:color="auto"/>
              <w:right w:val="single" w:sz="4" w:space="0" w:color="auto"/>
            </w:tcBorders>
            <w:shd w:val="clear" w:color="auto" w:fill="FFFF00"/>
            <w:noWrap/>
            <w:vAlign w:val="bottom"/>
          </w:tcPr>
          <w:p w14:paraId="15749A4D" w14:textId="77777777" w:rsidR="00505C21" w:rsidRPr="003E44C5" w:rsidRDefault="00505C21" w:rsidP="00A4771D">
            <w:pPr>
              <w:jc w:val="right"/>
              <w:rPr>
                <w:rFonts w:ascii="Arial CE" w:hAnsi="Arial CE"/>
                <w:sz w:val="20"/>
                <w:highlight w:val="yellow"/>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355033A5"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auto" w:fill="FFFF00"/>
            <w:noWrap/>
            <w:vAlign w:val="bottom"/>
          </w:tcPr>
          <w:p w14:paraId="60DA1935" w14:textId="77777777" w:rsidR="00505C21" w:rsidRPr="00B0288E" w:rsidRDefault="00505C21" w:rsidP="00A4771D">
            <w:pPr>
              <w:jc w:val="right"/>
              <w:rPr>
                <w:rFonts w:ascii="Arial CE" w:hAnsi="Arial CE"/>
                <w:sz w:val="20"/>
              </w:rPr>
            </w:pPr>
          </w:p>
        </w:tc>
      </w:tr>
      <w:tr w:rsidR="00505C21" w:rsidRPr="00B0288E" w14:paraId="450DD1BD" w14:textId="77777777" w:rsidTr="00182097">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E4A8C34"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tcBorders>
              <w:top w:val="nil"/>
              <w:left w:val="single" w:sz="8" w:space="0" w:color="auto"/>
              <w:bottom w:val="single" w:sz="4" w:space="0" w:color="auto"/>
              <w:right w:val="nil"/>
            </w:tcBorders>
            <w:vAlign w:val="center"/>
            <w:hideMark/>
          </w:tcPr>
          <w:p w14:paraId="4CF16D3F" w14:textId="77777777" w:rsidR="00505C21" w:rsidRPr="00B0288E" w:rsidRDefault="00505C21" w:rsidP="00A4771D">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64F8F93A" w14:textId="77777777" w:rsidR="00505C21" w:rsidRPr="00B0288E" w:rsidRDefault="00505C21" w:rsidP="00A4771D">
            <w:pPr>
              <w:jc w:val="right"/>
              <w:rPr>
                <w:rFonts w:ascii="Arial CE" w:hAnsi="Arial CE"/>
                <w:sz w:val="20"/>
              </w:rPr>
            </w:pPr>
            <w:r w:rsidRPr="00B0288E">
              <w:rPr>
                <w:rFonts w:ascii="Arial CE" w:hAnsi="Arial CE"/>
                <w:sz w:val="20"/>
              </w:rPr>
              <w:t>z/16/20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3E7E2320" w14:textId="77777777" w:rsidR="00505C21" w:rsidRPr="00B0288E" w:rsidRDefault="00505C21" w:rsidP="00A4771D">
            <w:pPr>
              <w:jc w:val="right"/>
              <w:rPr>
                <w:rFonts w:ascii="Arial CE" w:hAnsi="Arial CE"/>
                <w:sz w:val="20"/>
              </w:rPr>
            </w:pPr>
            <w:r w:rsidRPr="00B0288E">
              <w:rPr>
                <w:rFonts w:ascii="Arial CE" w:hAnsi="Arial CE"/>
                <w:sz w:val="20"/>
              </w:rPr>
              <w:t>82 925</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08166289" w14:textId="77777777" w:rsidR="00505C21" w:rsidRPr="00B0288E" w:rsidRDefault="00505C21" w:rsidP="00A4771D">
            <w:pPr>
              <w:jc w:val="right"/>
              <w:rPr>
                <w:rFonts w:ascii="Arial CE" w:hAnsi="Arial CE"/>
                <w:sz w:val="20"/>
              </w:rPr>
            </w:pPr>
            <w:r w:rsidRPr="00B0288E">
              <w:rPr>
                <w:rFonts w:ascii="Arial CE" w:hAnsi="Arial CE"/>
                <w:sz w:val="20"/>
              </w:rPr>
              <w:t>331 700</w:t>
            </w:r>
          </w:p>
        </w:tc>
        <w:tc>
          <w:tcPr>
            <w:tcW w:w="1200" w:type="dxa"/>
            <w:gridSpan w:val="2"/>
            <w:tcBorders>
              <w:top w:val="nil"/>
              <w:left w:val="nil"/>
              <w:bottom w:val="single" w:sz="4" w:space="0" w:color="auto"/>
              <w:right w:val="single" w:sz="4" w:space="0" w:color="auto"/>
            </w:tcBorders>
            <w:shd w:val="clear" w:color="000000" w:fill="E6B8B7"/>
            <w:noWrap/>
            <w:vAlign w:val="bottom"/>
          </w:tcPr>
          <w:p w14:paraId="5DCEE86D" w14:textId="77777777" w:rsidR="00505C21" w:rsidRPr="00B0288E" w:rsidRDefault="00505C21" w:rsidP="00A4771D">
            <w:pPr>
              <w:jc w:val="right"/>
              <w:rPr>
                <w:rFonts w:ascii="Arial CE" w:hAnsi="Arial CE"/>
                <w:sz w:val="20"/>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65B78273"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C146259" w14:textId="77777777" w:rsidR="00505C21" w:rsidRPr="00B0288E" w:rsidRDefault="00505C21" w:rsidP="00A4771D">
            <w:pPr>
              <w:jc w:val="right"/>
              <w:rPr>
                <w:rFonts w:ascii="Arial CE" w:hAnsi="Arial CE"/>
                <w:sz w:val="20"/>
              </w:rPr>
            </w:pPr>
          </w:p>
        </w:tc>
      </w:tr>
      <w:tr w:rsidR="00505C21" w:rsidRPr="00B0288E" w14:paraId="2786F29B" w14:textId="77777777" w:rsidTr="00182097">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E341E98"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tcBorders>
              <w:top w:val="nil"/>
              <w:left w:val="single" w:sz="8" w:space="0" w:color="auto"/>
              <w:bottom w:val="single" w:sz="4" w:space="0" w:color="auto"/>
              <w:right w:val="nil"/>
            </w:tcBorders>
            <w:shd w:val="clear" w:color="000000" w:fill="92D050"/>
            <w:vAlign w:val="center"/>
            <w:hideMark/>
          </w:tcPr>
          <w:p w14:paraId="70868C60" w14:textId="77777777" w:rsidR="00505C21" w:rsidRPr="00B0288E" w:rsidRDefault="00505C21" w:rsidP="00A4771D">
            <w:pPr>
              <w:jc w:val="center"/>
              <w:rPr>
                <w:rFonts w:ascii="Arial CE" w:hAnsi="Arial CE"/>
                <w:sz w:val="20"/>
              </w:rPr>
            </w:pPr>
            <w:r w:rsidRPr="00B0288E">
              <w:rPr>
                <w:rFonts w:ascii="Arial CE" w:hAnsi="Arial CE"/>
                <w:sz w:val="20"/>
              </w:rPr>
              <w:t>Čuňovo</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74C432F0" w14:textId="77777777" w:rsidR="00505C21" w:rsidRPr="00B0288E" w:rsidRDefault="00505C21" w:rsidP="00A4771D">
            <w:pPr>
              <w:jc w:val="right"/>
              <w:rPr>
                <w:rFonts w:ascii="Arial CE" w:hAnsi="Arial CE"/>
                <w:sz w:val="20"/>
              </w:rPr>
            </w:pPr>
            <w:r w:rsidRPr="00B0288E">
              <w:rPr>
                <w:rFonts w:ascii="Arial CE" w:hAnsi="Arial CE"/>
                <w:sz w:val="20"/>
              </w:rPr>
              <w:t>z/17/20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25E308F7" w14:textId="77777777" w:rsidR="00505C21" w:rsidRPr="00B0288E" w:rsidRDefault="00505C21" w:rsidP="00A4771D">
            <w:pPr>
              <w:jc w:val="right"/>
              <w:rPr>
                <w:rFonts w:ascii="Arial CE" w:hAnsi="Arial CE"/>
                <w:sz w:val="20"/>
              </w:rPr>
            </w:pPr>
            <w:r w:rsidRPr="00B0288E">
              <w:rPr>
                <w:rFonts w:ascii="Arial CE" w:hAnsi="Arial CE"/>
                <w:sz w:val="20"/>
              </w:rPr>
              <w:t>29 725</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11DBB53D" w14:textId="77777777" w:rsidR="00505C21" w:rsidRPr="00B0288E" w:rsidRDefault="00505C21" w:rsidP="00A4771D">
            <w:pPr>
              <w:jc w:val="right"/>
              <w:rPr>
                <w:rFonts w:ascii="Arial CE" w:hAnsi="Arial CE"/>
                <w:sz w:val="20"/>
              </w:rPr>
            </w:pPr>
            <w:r w:rsidRPr="00B0288E">
              <w:rPr>
                <w:rFonts w:ascii="Arial CE" w:hAnsi="Arial CE"/>
                <w:sz w:val="20"/>
              </w:rPr>
              <w:t>118 900</w:t>
            </w:r>
          </w:p>
        </w:tc>
        <w:tc>
          <w:tcPr>
            <w:tcW w:w="1200" w:type="dxa"/>
            <w:gridSpan w:val="2"/>
            <w:tcBorders>
              <w:top w:val="nil"/>
              <w:left w:val="nil"/>
              <w:bottom w:val="single" w:sz="4" w:space="0" w:color="auto"/>
              <w:right w:val="single" w:sz="4" w:space="0" w:color="auto"/>
            </w:tcBorders>
            <w:shd w:val="clear" w:color="000000" w:fill="E6B8B7"/>
            <w:noWrap/>
            <w:vAlign w:val="bottom"/>
          </w:tcPr>
          <w:p w14:paraId="34C49FE8" w14:textId="77777777" w:rsidR="00505C21" w:rsidRPr="00B0288E" w:rsidRDefault="00505C21" w:rsidP="00A4771D">
            <w:pPr>
              <w:jc w:val="right"/>
              <w:rPr>
                <w:rFonts w:ascii="Arial CE" w:hAnsi="Arial CE"/>
                <w:sz w:val="20"/>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76374A57"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22BDB40" w14:textId="77777777" w:rsidR="00505C21" w:rsidRPr="00B0288E" w:rsidRDefault="00505C21" w:rsidP="00A4771D">
            <w:pPr>
              <w:jc w:val="right"/>
              <w:rPr>
                <w:rFonts w:ascii="Arial CE" w:hAnsi="Arial CE"/>
                <w:sz w:val="20"/>
              </w:rPr>
            </w:pPr>
          </w:p>
        </w:tc>
      </w:tr>
      <w:tr w:rsidR="00505C21" w:rsidRPr="00B0288E" w14:paraId="18DD027D" w14:textId="77777777" w:rsidTr="00182097">
        <w:trPr>
          <w:trHeight w:val="330"/>
          <w:jc w:val="center"/>
        </w:trPr>
        <w:tc>
          <w:tcPr>
            <w:tcW w:w="1000" w:type="dxa"/>
            <w:tcBorders>
              <w:top w:val="nil"/>
              <w:left w:val="nil"/>
              <w:bottom w:val="nil"/>
              <w:right w:val="nil"/>
            </w:tcBorders>
            <w:shd w:val="clear" w:color="auto" w:fill="auto"/>
            <w:noWrap/>
            <w:vAlign w:val="bottom"/>
            <w:hideMark/>
          </w:tcPr>
          <w:p w14:paraId="7F15DB4D" w14:textId="77777777" w:rsidR="00505C21" w:rsidRPr="00B0288E" w:rsidRDefault="00505C21" w:rsidP="00A4771D">
            <w:pPr>
              <w:jc w:val="right"/>
              <w:rPr>
                <w:rFonts w:ascii="Arial CE" w:hAnsi="Arial CE"/>
                <w:sz w:val="20"/>
              </w:rPr>
            </w:pPr>
          </w:p>
        </w:tc>
        <w:tc>
          <w:tcPr>
            <w:tcW w:w="1616" w:type="dxa"/>
            <w:gridSpan w:val="3"/>
            <w:tcBorders>
              <w:top w:val="nil"/>
              <w:left w:val="nil"/>
              <w:bottom w:val="nil"/>
              <w:right w:val="nil"/>
            </w:tcBorders>
            <w:shd w:val="clear" w:color="auto" w:fill="auto"/>
            <w:noWrap/>
            <w:vAlign w:val="bottom"/>
            <w:hideMark/>
          </w:tcPr>
          <w:p w14:paraId="048B259E" w14:textId="77777777" w:rsidR="00505C21" w:rsidRPr="00B0288E" w:rsidRDefault="00505C21" w:rsidP="00A4771D">
            <w:pPr>
              <w:jc w:val="center"/>
              <w:rPr>
                <w:sz w:val="20"/>
              </w:rPr>
            </w:pPr>
          </w:p>
        </w:tc>
        <w:tc>
          <w:tcPr>
            <w:tcW w:w="976" w:type="dxa"/>
            <w:tcBorders>
              <w:top w:val="nil"/>
              <w:left w:val="nil"/>
              <w:bottom w:val="nil"/>
              <w:right w:val="nil"/>
            </w:tcBorders>
            <w:shd w:val="clear" w:color="auto" w:fill="auto"/>
            <w:noWrap/>
            <w:vAlign w:val="bottom"/>
            <w:hideMark/>
          </w:tcPr>
          <w:p w14:paraId="692ECFA0" w14:textId="77777777" w:rsidR="00505C21" w:rsidRPr="00B0288E" w:rsidRDefault="00505C21" w:rsidP="00A4771D">
            <w:pPr>
              <w:rPr>
                <w:sz w:val="20"/>
              </w:rPr>
            </w:pPr>
          </w:p>
        </w:tc>
        <w:tc>
          <w:tcPr>
            <w:tcW w:w="1168" w:type="dxa"/>
            <w:gridSpan w:val="2"/>
            <w:tcBorders>
              <w:top w:val="nil"/>
              <w:left w:val="single" w:sz="8" w:space="0" w:color="auto"/>
              <w:bottom w:val="single" w:sz="8" w:space="0" w:color="auto"/>
              <w:right w:val="single" w:sz="8" w:space="0" w:color="auto"/>
            </w:tcBorders>
            <w:shd w:val="clear" w:color="auto" w:fill="auto"/>
            <w:noWrap/>
            <w:vAlign w:val="bottom"/>
            <w:hideMark/>
          </w:tcPr>
          <w:p w14:paraId="43E013ED" w14:textId="77777777" w:rsidR="00505C21" w:rsidRPr="00B0288E" w:rsidRDefault="00505C21" w:rsidP="00A4771D">
            <w:pPr>
              <w:jc w:val="right"/>
              <w:rPr>
                <w:rFonts w:ascii="Arial CE" w:hAnsi="Arial CE"/>
                <w:b/>
                <w:bCs/>
                <w:sz w:val="20"/>
              </w:rPr>
            </w:pPr>
            <w:r w:rsidRPr="00B0288E">
              <w:rPr>
                <w:rFonts w:ascii="Arial CE" w:hAnsi="Arial CE"/>
                <w:b/>
                <w:bCs/>
                <w:sz w:val="20"/>
              </w:rPr>
              <w:t>796 214</w:t>
            </w:r>
          </w:p>
        </w:tc>
        <w:tc>
          <w:tcPr>
            <w:tcW w:w="1220" w:type="dxa"/>
            <w:gridSpan w:val="2"/>
            <w:tcBorders>
              <w:top w:val="nil"/>
              <w:left w:val="nil"/>
              <w:bottom w:val="nil"/>
              <w:right w:val="nil"/>
            </w:tcBorders>
            <w:shd w:val="clear" w:color="auto" w:fill="auto"/>
            <w:noWrap/>
            <w:vAlign w:val="bottom"/>
            <w:hideMark/>
          </w:tcPr>
          <w:p w14:paraId="06694D08" w14:textId="77777777" w:rsidR="00505C21" w:rsidRPr="00B0288E" w:rsidRDefault="00505C21" w:rsidP="00A4771D">
            <w:pPr>
              <w:jc w:val="right"/>
              <w:rPr>
                <w:rFonts w:ascii="Arial CE" w:hAnsi="Arial CE"/>
                <w:b/>
                <w:bCs/>
                <w:sz w:val="20"/>
              </w:rPr>
            </w:pPr>
          </w:p>
        </w:tc>
        <w:tc>
          <w:tcPr>
            <w:tcW w:w="1200" w:type="dxa"/>
            <w:gridSpan w:val="2"/>
            <w:tcBorders>
              <w:top w:val="nil"/>
              <w:left w:val="nil"/>
              <w:bottom w:val="nil"/>
              <w:right w:val="nil"/>
            </w:tcBorders>
            <w:shd w:val="clear" w:color="auto" w:fill="auto"/>
            <w:noWrap/>
            <w:vAlign w:val="bottom"/>
            <w:hideMark/>
          </w:tcPr>
          <w:p w14:paraId="10BCEEE5" w14:textId="77777777" w:rsidR="00505C21" w:rsidRPr="00B0288E" w:rsidRDefault="00505C21" w:rsidP="00A4771D">
            <w:pPr>
              <w:rPr>
                <w:sz w:val="20"/>
              </w:rPr>
            </w:pPr>
          </w:p>
        </w:tc>
        <w:tc>
          <w:tcPr>
            <w:tcW w:w="1180" w:type="dxa"/>
            <w:gridSpan w:val="3"/>
            <w:tcBorders>
              <w:top w:val="nil"/>
              <w:left w:val="nil"/>
              <w:bottom w:val="nil"/>
              <w:right w:val="nil"/>
            </w:tcBorders>
            <w:shd w:val="clear" w:color="auto" w:fill="auto"/>
            <w:noWrap/>
            <w:vAlign w:val="bottom"/>
            <w:hideMark/>
          </w:tcPr>
          <w:p w14:paraId="3B258981" w14:textId="77777777" w:rsidR="00505C21" w:rsidRPr="00B0288E" w:rsidRDefault="00505C21" w:rsidP="00A4771D">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2A18EA30" w14:textId="77777777" w:rsidR="00505C21" w:rsidRPr="00B0288E" w:rsidRDefault="00505C21" w:rsidP="00A4771D">
            <w:pPr>
              <w:jc w:val="right"/>
              <w:rPr>
                <w:rFonts w:ascii="Arial CE" w:hAnsi="Arial CE"/>
                <w:b/>
                <w:bCs/>
              </w:rPr>
            </w:pPr>
          </w:p>
        </w:tc>
      </w:tr>
      <w:tr w:rsidR="00505C21" w:rsidRPr="00BE629A" w14:paraId="6F75D8DC" w14:textId="77777777" w:rsidTr="00182097">
        <w:trPr>
          <w:gridAfter w:val="2"/>
          <w:wAfter w:w="1728" w:type="dxa"/>
          <w:trHeight w:val="270"/>
          <w:jc w:val="center"/>
        </w:trPr>
        <w:tc>
          <w:tcPr>
            <w:tcW w:w="1200" w:type="dxa"/>
            <w:gridSpan w:val="2"/>
            <w:tcBorders>
              <w:top w:val="nil"/>
              <w:left w:val="nil"/>
              <w:bottom w:val="nil"/>
              <w:right w:val="nil"/>
            </w:tcBorders>
            <w:shd w:val="clear" w:color="auto" w:fill="auto"/>
            <w:noWrap/>
            <w:vAlign w:val="bottom"/>
            <w:hideMark/>
          </w:tcPr>
          <w:p w14:paraId="71B54116" w14:textId="77777777" w:rsidR="00505C21" w:rsidRPr="00BE629A" w:rsidRDefault="00505C21" w:rsidP="00A4771D">
            <w:pPr>
              <w:rPr>
                <w:sz w:val="20"/>
              </w:rPr>
            </w:pPr>
          </w:p>
        </w:tc>
        <w:tc>
          <w:tcPr>
            <w:tcW w:w="7092" w:type="dxa"/>
            <w:gridSpan w:val="11"/>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518ED45D" w14:textId="77777777" w:rsidR="00505C21" w:rsidRPr="00BE629A" w:rsidRDefault="00505C21" w:rsidP="00A4771D">
            <w:pPr>
              <w:jc w:val="center"/>
              <w:rPr>
                <w:rFonts w:ascii="Arial CE" w:hAnsi="Arial CE"/>
                <w:b/>
                <w:bCs/>
                <w:sz w:val="20"/>
              </w:rPr>
            </w:pPr>
            <w:r w:rsidRPr="00BE629A">
              <w:rPr>
                <w:rFonts w:ascii="Arial CE" w:hAnsi="Arial CE"/>
                <w:b/>
                <w:bCs/>
                <w:sz w:val="20"/>
              </w:rPr>
              <w:t>odstraňovanie buriny v obrubníkoch 2019</w:t>
            </w:r>
          </w:p>
        </w:tc>
      </w:tr>
      <w:tr w:rsidR="00505C21" w:rsidRPr="00BE629A" w14:paraId="0E83248F" w14:textId="77777777" w:rsidTr="00182097">
        <w:trPr>
          <w:gridAfter w:val="2"/>
          <w:wAfter w:w="1728" w:type="dxa"/>
          <w:trHeight w:val="453"/>
          <w:jc w:val="center"/>
        </w:trPr>
        <w:tc>
          <w:tcPr>
            <w:tcW w:w="1200" w:type="dxa"/>
            <w:gridSpan w:val="2"/>
            <w:vMerge w:val="restart"/>
            <w:tcBorders>
              <w:top w:val="single" w:sz="8" w:space="0" w:color="auto"/>
              <w:left w:val="single" w:sz="8" w:space="0" w:color="auto"/>
              <w:bottom w:val="nil"/>
              <w:right w:val="single" w:sz="4" w:space="0" w:color="auto"/>
            </w:tcBorders>
            <w:shd w:val="clear" w:color="000000" w:fill="C0C0C0"/>
            <w:vAlign w:val="center"/>
            <w:hideMark/>
          </w:tcPr>
          <w:p w14:paraId="170D7167" w14:textId="77777777" w:rsidR="00505C21" w:rsidRPr="00BE629A" w:rsidRDefault="00505C21" w:rsidP="00A4771D">
            <w:pPr>
              <w:jc w:val="center"/>
              <w:rPr>
                <w:rFonts w:ascii="Arial CE" w:hAnsi="Arial CE"/>
                <w:b/>
                <w:bCs/>
                <w:sz w:val="20"/>
              </w:rPr>
            </w:pPr>
            <w:r w:rsidRPr="00BE629A">
              <w:rPr>
                <w:rFonts w:ascii="Arial CE" w:hAnsi="Arial CE"/>
                <w:b/>
                <w:bCs/>
                <w:sz w:val="20"/>
              </w:rPr>
              <w:t>Oblasť</w:t>
            </w:r>
          </w:p>
        </w:tc>
        <w:tc>
          <w:tcPr>
            <w:tcW w:w="812"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79C42B18" w14:textId="77777777" w:rsidR="00505C21" w:rsidRPr="00BE629A" w:rsidRDefault="00505C21" w:rsidP="00A4771D">
            <w:pPr>
              <w:jc w:val="center"/>
              <w:rPr>
                <w:rFonts w:ascii="Arial CE" w:hAnsi="Arial CE"/>
                <w:b/>
                <w:bCs/>
                <w:sz w:val="20"/>
              </w:rPr>
            </w:pPr>
            <w:r w:rsidRPr="00BE629A">
              <w:rPr>
                <w:rFonts w:ascii="Arial CE" w:hAnsi="Arial CE"/>
                <w:b/>
                <w:bCs/>
                <w:sz w:val="20"/>
              </w:rPr>
              <w:t>r.č.</w:t>
            </w:r>
          </w:p>
        </w:tc>
        <w:tc>
          <w:tcPr>
            <w:tcW w:w="2053" w:type="dxa"/>
            <w:gridSpan w:val="3"/>
            <w:vMerge w:val="restart"/>
            <w:tcBorders>
              <w:top w:val="nil"/>
              <w:left w:val="single" w:sz="4" w:space="0" w:color="auto"/>
              <w:bottom w:val="single" w:sz="4" w:space="0" w:color="auto"/>
              <w:right w:val="single" w:sz="4" w:space="0" w:color="auto"/>
            </w:tcBorders>
            <w:shd w:val="clear" w:color="000000" w:fill="C0C0C0"/>
            <w:vAlign w:val="center"/>
            <w:hideMark/>
          </w:tcPr>
          <w:p w14:paraId="75B63E23" w14:textId="77777777" w:rsidR="00505C21" w:rsidRPr="00BE629A" w:rsidRDefault="00505C21" w:rsidP="00A4771D">
            <w:pPr>
              <w:jc w:val="center"/>
              <w:rPr>
                <w:rFonts w:ascii="Arial CE" w:hAnsi="Arial CE"/>
                <w:b/>
                <w:bCs/>
                <w:sz w:val="20"/>
              </w:rPr>
            </w:pPr>
            <w:r w:rsidRPr="00BE629A">
              <w:rPr>
                <w:rFonts w:ascii="Arial CE" w:hAnsi="Arial CE"/>
                <w:b/>
                <w:bCs/>
                <w:sz w:val="20"/>
              </w:rPr>
              <w:t>m.č.</w:t>
            </w:r>
          </w:p>
        </w:tc>
        <w:tc>
          <w:tcPr>
            <w:tcW w:w="1233" w:type="dxa"/>
            <w:gridSpan w:val="2"/>
            <w:vMerge w:val="restart"/>
            <w:tcBorders>
              <w:top w:val="nil"/>
              <w:left w:val="single" w:sz="4" w:space="0" w:color="auto"/>
              <w:bottom w:val="single" w:sz="4" w:space="0" w:color="auto"/>
              <w:right w:val="single" w:sz="4" w:space="0" w:color="auto"/>
            </w:tcBorders>
            <w:shd w:val="clear" w:color="000000" w:fill="C0C0C0"/>
            <w:vAlign w:val="center"/>
            <w:hideMark/>
          </w:tcPr>
          <w:p w14:paraId="6B7ABFD2" w14:textId="77777777" w:rsidR="00505C21" w:rsidRPr="00BE629A" w:rsidRDefault="00505C21" w:rsidP="00A4771D">
            <w:pPr>
              <w:jc w:val="center"/>
              <w:rPr>
                <w:rFonts w:ascii="Arial CE" w:hAnsi="Arial CE"/>
                <w:b/>
                <w:bCs/>
                <w:sz w:val="20"/>
              </w:rPr>
            </w:pPr>
            <w:r w:rsidRPr="00BE629A">
              <w:rPr>
                <w:rFonts w:ascii="Arial CE" w:hAnsi="Arial CE"/>
                <w:b/>
                <w:bCs/>
                <w:sz w:val="20"/>
              </w:rPr>
              <w:t>výmera v m</w:t>
            </w:r>
          </w:p>
        </w:tc>
        <w:tc>
          <w:tcPr>
            <w:tcW w:w="954" w:type="dxa"/>
            <w:gridSpan w:val="2"/>
            <w:vMerge w:val="restart"/>
            <w:tcBorders>
              <w:top w:val="nil"/>
              <w:left w:val="single" w:sz="4" w:space="0" w:color="auto"/>
              <w:bottom w:val="single" w:sz="4" w:space="0" w:color="auto"/>
              <w:right w:val="single" w:sz="4" w:space="0" w:color="auto"/>
            </w:tcBorders>
            <w:shd w:val="clear" w:color="000000" w:fill="C0C0C0"/>
            <w:vAlign w:val="center"/>
            <w:hideMark/>
          </w:tcPr>
          <w:p w14:paraId="5F1DC5E9" w14:textId="77777777" w:rsidR="00505C21" w:rsidRPr="00BE629A" w:rsidRDefault="00505C21" w:rsidP="00A4771D">
            <w:pPr>
              <w:jc w:val="center"/>
              <w:rPr>
                <w:rFonts w:ascii="Arial CE" w:hAnsi="Arial CE"/>
                <w:b/>
                <w:bCs/>
                <w:sz w:val="20"/>
              </w:rPr>
            </w:pPr>
            <w:r w:rsidRPr="00BE629A">
              <w:rPr>
                <w:rFonts w:ascii="Arial CE" w:hAnsi="Arial CE"/>
                <w:b/>
                <w:bCs/>
                <w:sz w:val="20"/>
              </w:rPr>
              <w:t>jed. cena</w:t>
            </w:r>
          </w:p>
        </w:tc>
        <w:tc>
          <w:tcPr>
            <w:tcW w:w="1200" w:type="dxa"/>
            <w:gridSpan w:val="2"/>
            <w:vMerge w:val="restart"/>
            <w:tcBorders>
              <w:top w:val="nil"/>
              <w:left w:val="single" w:sz="4" w:space="0" w:color="auto"/>
              <w:bottom w:val="single" w:sz="4" w:space="0" w:color="auto"/>
              <w:right w:val="single" w:sz="4" w:space="0" w:color="auto"/>
            </w:tcBorders>
            <w:shd w:val="clear" w:color="000000" w:fill="C0C0C0"/>
            <w:vAlign w:val="center"/>
            <w:hideMark/>
          </w:tcPr>
          <w:p w14:paraId="143E67C5" w14:textId="77777777" w:rsidR="00505C21" w:rsidRPr="00BE629A" w:rsidRDefault="00505C21" w:rsidP="00A4771D">
            <w:pPr>
              <w:jc w:val="center"/>
              <w:rPr>
                <w:rFonts w:ascii="Arial CE" w:hAnsi="Arial CE"/>
                <w:b/>
                <w:bCs/>
                <w:sz w:val="20"/>
              </w:rPr>
            </w:pPr>
            <w:r w:rsidRPr="00BE629A">
              <w:rPr>
                <w:rFonts w:ascii="Arial CE" w:hAnsi="Arial CE"/>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391FA82A" w14:textId="77777777" w:rsidR="00505C21" w:rsidRPr="00BE629A" w:rsidRDefault="00505C21" w:rsidP="00A4771D">
            <w:pPr>
              <w:jc w:val="center"/>
              <w:rPr>
                <w:rFonts w:ascii="Arial CE" w:hAnsi="Arial CE"/>
                <w:b/>
                <w:bCs/>
                <w:sz w:val="20"/>
              </w:rPr>
            </w:pPr>
            <w:r w:rsidRPr="00BE629A">
              <w:rPr>
                <w:rFonts w:ascii="Arial CE" w:hAnsi="Arial CE"/>
                <w:b/>
                <w:bCs/>
                <w:sz w:val="20"/>
              </w:rPr>
              <w:t>obrat</w:t>
            </w:r>
          </w:p>
        </w:tc>
      </w:tr>
      <w:tr w:rsidR="00505C21" w:rsidRPr="00BE629A" w14:paraId="1B363466" w14:textId="77777777" w:rsidTr="00182097">
        <w:trPr>
          <w:gridAfter w:val="2"/>
          <w:wAfter w:w="1728" w:type="dxa"/>
          <w:trHeight w:val="453"/>
          <w:jc w:val="center"/>
        </w:trPr>
        <w:tc>
          <w:tcPr>
            <w:tcW w:w="1200" w:type="dxa"/>
            <w:gridSpan w:val="2"/>
            <w:vMerge/>
            <w:tcBorders>
              <w:top w:val="single" w:sz="8" w:space="0" w:color="auto"/>
              <w:left w:val="single" w:sz="8" w:space="0" w:color="auto"/>
              <w:bottom w:val="nil"/>
              <w:right w:val="single" w:sz="4" w:space="0" w:color="auto"/>
            </w:tcBorders>
            <w:vAlign w:val="center"/>
            <w:hideMark/>
          </w:tcPr>
          <w:p w14:paraId="581E387F" w14:textId="77777777" w:rsidR="00505C21" w:rsidRPr="00BE629A" w:rsidRDefault="00505C21" w:rsidP="00A4771D">
            <w:pPr>
              <w:rPr>
                <w:rFonts w:ascii="Arial CE" w:hAnsi="Arial CE"/>
                <w:b/>
                <w:bCs/>
                <w:sz w:val="20"/>
              </w:rPr>
            </w:pPr>
          </w:p>
        </w:tc>
        <w:tc>
          <w:tcPr>
            <w:tcW w:w="812" w:type="dxa"/>
            <w:vMerge/>
            <w:tcBorders>
              <w:top w:val="nil"/>
              <w:left w:val="single" w:sz="8" w:space="0" w:color="auto"/>
              <w:bottom w:val="single" w:sz="8" w:space="0" w:color="000000"/>
              <w:right w:val="single" w:sz="4" w:space="0" w:color="auto"/>
            </w:tcBorders>
            <w:vAlign w:val="center"/>
            <w:hideMark/>
          </w:tcPr>
          <w:p w14:paraId="1A6A42F8" w14:textId="77777777" w:rsidR="00505C21" w:rsidRPr="00BE629A" w:rsidRDefault="00505C21" w:rsidP="00A4771D">
            <w:pPr>
              <w:rPr>
                <w:rFonts w:ascii="Arial CE" w:hAnsi="Arial CE"/>
                <w:b/>
                <w:bCs/>
                <w:sz w:val="20"/>
              </w:rPr>
            </w:pPr>
          </w:p>
        </w:tc>
        <w:tc>
          <w:tcPr>
            <w:tcW w:w="2053" w:type="dxa"/>
            <w:gridSpan w:val="3"/>
            <w:vMerge/>
            <w:tcBorders>
              <w:top w:val="nil"/>
              <w:left w:val="single" w:sz="4" w:space="0" w:color="auto"/>
              <w:bottom w:val="single" w:sz="4" w:space="0" w:color="auto"/>
              <w:right w:val="single" w:sz="4" w:space="0" w:color="auto"/>
            </w:tcBorders>
            <w:vAlign w:val="center"/>
            <w:hideMark/>
          </w:tcPr>
          <w:p w14:paraId="7997EDF8" w14:textId="77777777" w:rsidR="00505C21" w:rsidRPr="00BE629A" w:rsidRDefault="00505C21" w:rsidP="00A4771D">
            <w:pPr>
              <w:rPr>
                <w:rFonts w:ascii="Arial CE" w:hAnsi="Arial CE"/>
                <w:b/>
                <w:bCs/>
                <w:sz w:val="20"/>
              </w:rPr>
            </w:pPr>
          </w:p>
        </w:tc>
        <w:tc>
          <w:tcPr>
            <w:tcW w:w="1233" w:type="dxa"/>
            <w:gridSpan w:val="2"/>
            <w:vMerge/>
            <w:tcBorders>
              <w:top w:val="nil"/>
              <w:left w:val="single" w:sz="4" w:space="0" w:color="auto"/>
              <w:bottom w:val="single" w:sz="4" w:space="0" w:color="auto"/>
              <w:right w:val="single" w:sz="4" w:space="0" w:color="auto"/>
            </w:tcBorders>
            <w:vAlign w:val="center"/>
            <w:hideMark/>
          </w:tcPr>
          <w:p w14:paraId="5491470B" w14:textId="77777777" w:rsidR="00505C21" w:rsidRPr="00BE629A" w:rsidRDefault="00505C21" w:rsidP="00A4771D">
            <w:pPr>
              <w:rPr>
                <w:rFonts w:ascii="Arial CE" w:hAnsi="Arial CE"/>
                <w:b/>
                <w:bCs/>
                <w:sz w:val="20"/>
              </w:rPr>
            </w:pPr>
          </w:p>
        </w:tc>
        <w:tc>
          <w:tcPr>
            <w:tcW w:w="954" w:type="dxa"/>
            <w:gridSpan w:val="2"/>
            <w:vMerge/>
            <w:tcBorders>
              <w:top w:val="nil"/>
              <w:left w:val="single" w:sz="4" w:space="0" w:color="auto"/>
              <w:bottom w:val="single" w:sz="4" w:space="0" w:color="auto"/>
              <w:right w:val="single" w:sz="4" w:space="0" w:color="auto"/>
            </w:tcBorders>
            <w:vAlign w:val="center"/>
            <w:hideMark/>
          </w:tcPr>
          <w:p w14:paraId="645F45E3" w14:textId="77777777" w:rsidR="00505C21" w:rsidRPr="00BE629A" w:rsidRDefault="00505C21" w:rsidP="00A4771D">
            <w:pPr>
              <w:rPr>
                <w:rFonts w:ascii="Arial CE" w:hAnsi="Arial CE"/>
                <w:b/>
                <w:bCs/>
                <w:sz w:val="20"/>
              </w:rPr>
            </w:pPr>
          </w:p>
        </w:tc>
        <w:tc>
          <w:tcPr>
            <w:tcW w:w="1200" w:type="dxa"/>
            <w:gridSpan w:val="2"/>
            <w:vMerge/>
            <w:tcBorders>
              <w:top w:val="nil"/>
              <w:left w:val="single" w:sz="4" w:space="0" w:color="auto"/>
              <w:bottom w:val="single" w:sz="4" w:space="0" w:color="auto"/>
              <w:right w:val="single" w:sz="4" w:space="0" w:color="auto"/>
            </w:tcBorders>
            <w:vAlign w:val="center"/>
            <w:hideMark/>
          </w:tcPr>
          <w:p w14:paraId="36090DF3" w14:textId="77777777" w:rsidR="00505C21" w:rsidRPr="00BE629A" w:rsidRDefault="00505C21" w:rsidP="00A4771D">
            <w:pPr>
              <w:rPr>
                <w:rFonts w:ascii="Arial CE" w:hAnsi="Arial CE"/>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1469001E" w14:textId="77777777" w:rsidR="00505C21" w:rsidRPr="00BE629A" w:rsidRDefault="00505C21" w:rsidP="00A4771D">
            <w:pPr>
              <w:rPr>
                <w:rFonts w:ascii="Arial CE" w:hAnsi="Arial CE"/>
                <w:b/>
                <w:bCs/>
                <w:sz w:val="20"/>
              </w:rPr>
            </w:pPr>
          </w:p>
        </w:tc>
      </w:tr>
      <w:tr w:rsidR="00505C21" w:rsidRPr="00BE629A" w14:paraId="7ACDAF56" w14:textId="77777777" w:rsidTr="00182097">
        <w:trPr>
          <w:gridAfter w:val="2"/>
          <w:wAfter w:w="1728" w:type="dxa"/>
          <w:trHeight w:val="255"/>
          <w:jc w:val="center"/>
        </w:trPr>
        <w:tc>
          <w:tcPr>
            <w:tcW w:w="12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4FB0F" w14:textId="77777777" w:rsidR="00505C21" w:rsidRPr="00BE629A" w:rsidRDefault="00505C21" w:rsidP="00A4771D">
            <w:pPr>
              <w:jc w:val="center"/>
              <w:rPr>
                <w:rFonts w:ascii="Arial CE" w:hAnsi="Arial CE"/>
                <w:sz w:val="20"/>
              </w:rPr>
            </w:pPr>
            <w:r w:rsidRPr="00BE629A">
              <w:rPr>
                <w:rFonts w:ascii="Arial CE" w:hAnsi="Arial CE"/>
                <w:sz w:val="20"/>
              </w:rPr>
              <w:t>5</w:t>
            </w:r>
          </w:p>
        </w:tc>
        <w:tc>
          <w:tcPr>
            <w:tcW w:w="812" w:type="dxa"/>
            <w:tcBorders>
              <w:top w:val="single" w:sz="4" w:space="0" w:color="auto"/>
              <w:left w:val="nil"/>
              <w:bottom w:val="single" w:sz="4" w:space="0" w:color="auto"/>
              <w:right w:val="single" w:sz="4" w:space="0" w:color="auto"/>
            </w:tcBorders>
            <w:shd w:val="clear" w:color="000000" w:fill="CCC0DA"/>
            <w:noWrap/>
            <w:vAlign w:val="center"/>
            <w:hideMark/>
          </w:tcPr>
          <w:p w14:paraId="4DA0254C" w14:textId="77777777" w:rsidR="00505C21" w:rsidRPr="00BE629A" w:rsidRDefault="00505C21" w:rsidP="00A4771D">
            <w:pPr>
              <w:jc w:val="center"/>
              <w:rPr>
                <w:rFonts w:ascii="Arial CE" w:hAnsi="Arial CE"/>
                <w:sz w:val="20"/>
              </w:rPr>
            </w:pPr>
            <w:r w:rsidRPr="00BE629A">
              <w:rPr>
                <w:rFonts w:ascii="Arial CE" w:hAnsi="Arial CE"/>
                <w:sz w:val="20"/>
              </w:rPr>
              <w:t>485</w:t>
            </w:r>
          </w:p>
        </w:tc>
        <w:tc>
          <w:tcPr>
            <w:tcW w:w="2053" w:type="dxa"/>
            <w:gridSpan w:val="3"/>
            <w:tcBorders>
              <w:top w:val="single" w:sz="4" w:space="0" w:color="auto"/>
              <w:left w:val="nil"/>
              <w:bottom w:val="single" w:sz="4" w:space="0" w:color="auto"/>
              <w:right w:val="single" w:sz="4" w:space="0" w:color="auto"/>
            </w:tcBorders>
            <w:shd w:val="clear" w:color="auto" w:fill="auto"/>
            <w:noWrap/>
            <w:vAlign w:val="bottom"/>
            <w:hideMark/>
          </w:tcPr>
          <w:p w14:paraId="13C3ACF4" w14:textId="77777777" w:rsidR="00505C21" w:rsidRPr="00BE629A" w:rsidRDefault="00505C21" w:rsidP="00A4771D">
            <w:pPr>
              <w:rPr>
                <w:rFonts w:ascii="Arial CE" w:hAnsi="Arial CE"/>
                <w:sz w:val="20"/>
              </w:rPr>
            </w:pPr>
            <w:r w:rsidRPr="00BE629A">
              <w:rPr>
                <w:rFonts w:ascii="Arial CE" w:hAnsi="Arial CE"/>
                <w:sz w:val="20"/>
              </w:rPr>
              <w:t>Petržalka</w:t>
            </w:r>
          </w:p>
        </w:tc>
        <w:tc>
          <w:tcPr>
            <w:tcW w:w="123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CEC609" w14:textId="77777777" w:rsidR="00505C21" w:rsidRPr="00BE629A" w:rsidRDefault="00505C21" w:rsidP="00A4771D">
            <w:pPr>
              <w:jc w:val="right"/>
              <w:rPr>
                <w:rFonts w:ascii="Arial CE" w:hAnsi="Arial CE"/>
                <w:sz w:val="20"/>
              </w:rPr>
            </w:pPr>
            <w:r w:rsidRPr="00BE629A">
              <w:rPr>
                <w:rFonts w:ascii="Arial CE" w:hAnsi="Arial CE"/>
                <w:sz w:val="20"/>
              </w:rPr>
              <w:t>107 749</w:t>
            </w:r>
          </w:p>
        </w:tc>
        <w:tc>
          <w:tcPr>
            <w:tcW w:w="954" w:type="dxa"/>
            <w:gridSpan w:val="2"/>
            <w:tcBorders>
              <w:top w:val="single" w:sz="4" w:space="0" w:color="auto"/>
              <w:left w:val="nil"/>
              <w:bottom w:val="single" w:sz="4" w:space="0" w:color="auto"/>
              <w:right w:val="single" w:sz="4" w:space="0" w:color="auto"/>
            </w:tcBorders>
            <w:shd w:val="clear" w:color="auto" w:fill="FFFF00"/>
            <w:noWrap/>
            <w:vAlign w:val="bottom"/>
          </w:tcPr>
          <w:p w14:paraId="1B90265B" w14:textId="77777777" w:rsidR="00505C21" w:rsidRPr="00BE629A" w:rsidRDefault="00505C21" w:rsidP="00A4771D">
            <w:pPr>
              <w:jc w:val="center"/>
              <w:rPr>
                <w:rFonts w:ascii="Arial CE" w:hAnsi="Arial CE"/>
                <w:sz w:val="20"/>
              </w:rPr>
            </w:pP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41C37CB" w14:textId="77777777" w:rsidR="00505C21" w:rsidRPr="00BE629A" w:rsidRDefault="00505C21" w:rsidP="00A4771D">
            <w:pPr>
              <w:jc w:val="center"/>
              <w:rPr>
                <w:rFonts w:ascii="Arial CE" w:hAnsi="Arial CE"/>
                <w:sz w:val="20"/>
              </w:rPr>
            </w:pPr>
            <w:r w:rsidRPr="00BE629A">
              <w:rPr>
                <w:rFonts w:ascii="Arial CE" w:hAnsi="Arial CE"/>
                <w:sz w:val="20"/>
              </w:rPr>
              <w:t>2</w:t>
            </w:r>
          </w:p>
        </w:tc>
        <w:tc>
          <w:tcPr>
            <w:tcW w:w="840" w:type="dxa"/>
            <w:tcBorders>
              <w:top w:val="single" w:sz="4" w:space="0" w:color="auto"/>
              <w:left w:val="nil"/>
              <w:bottom w:val="single" w:sz="4" w:space="0" w:color="auto"/>
              <w:right w:val="single" w:sz="8" w:space="0" w:color="auto"/>
            </w:tcBorders>
            <w:shd w:val="clear" w:color="auto" w:fill="auto"/>
            <w:noWrap/>
            <w:vAlign w:val="bottom"/>
          </w:tcPr>
          <w:p w14:paraId="49952C34" w14:textId="77777777" w:rsidR="00505C21" w:rsidRPr="00BE629A" w:rsidRDefault="00505C21" w:rsidP="00A4771D">
            <w:pPr>
              <w:jc w:val="right"/>
              <w:rPr>
                <w:rFonts w:ascii="Arial CE" w:hAnsi="Arial CE"/>
                <w:sz w:val="20"/>
              </w:rPr>
            </w:pPr>
          </w:p>
        </w:tc>
      </w:tr>
      <w:tr w:rsidR="00505C21" w:rsidRPr="00BE629A" w14:paraId="38D84CA2" w14:textId="77777777" w:rsidTr="00182097">
        <w:trPr>
          <w:gridAfter w:val="2"/>
          <w:wAfter w:w="1728" w:type="dxa"/>
          <w:trHeight w:val="270"/>
          <w:jc w:val="center"/>
        </w:trPr>
        <w:tc>
          <w:tcPr>
            <w:tcW w:w="120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FCC7E63" w14:textId="77777777" w:rsidR="00505C21" w:rsidRPr="00BE629A" w:rsidRDefault="00505C21" w:rsidP="00A4771D">
            <w:pPr>
              <w:jc w:val="center"/>
              <w:rPr>
                <w:rFonts w:ascii="Arial CE" w:hAnsi="Arial CE"/>
                <w:sz w:val="20"/>
              </w:rPr>
            </w:pPr>
            <w:r w:rsidRPr="00BE629A">
              <w:rPr>
                <w:rFonts w:ascii="Arial CE" w:hAnsi="Arial CE"/>
                <w:sz w:val="20"/>
              </w:rPr>
              <w:t>5</w:t>
            </w:r>
          </w:p>
        </w:tc>
        <w:tc>
          <w:tcPr>
            <w:tcW w:w="812" w:type="dxa"/>
            <w:tcBorders>
              <w:top w:val="nil"/>
              <w:left w:val="nil"/>
              <w:bottom w:val="single" w:sz="8" w:space="0" w:color="auto"/>
              <w:right w:val="single" w:sz="4" w:space="0" w:color="auto"/>
            </w:tcBorders>
            <w:shd w:val="clear" w:color="000000" w:fill="CCC0DA"/>
            <w:noWrap/>
            <w:vAlign w:val="center"/>
            <w:hideMark/>
          </w:tcPr>
          <w:p w14:paraId="23197774" w14:textId="77777777" w:rsidR="00505C21" w:rsidRPr="00BE629A" w:rsidRDefault="00505C21" w:rsidP="00A4771D">
            <w:pPr>
              <w:jc w:val="center"/>
              <w:rPr>
                <w:rFonts w:ascii="Arial CE" w:hAnsi="Arial CE"/>
                <w:sz w:val="20"/>
              </w:rPr>
            </w:pPr>
            <w:r w:rsidRPr="00BE629A">
              <w:rPr>
                <w:rFonts w:ascii="Arial CE" w:hAnsi="Arial CE"/>
                <w:sz w:val="20"/>
              </w:rPr>
              <w:t>486</w:t>
            </w:r>
          </w:p>
        </w:tc>
        <w:tc>
          <w:tcPr>
            <w:tcW w:w="2053" w:type="dxa"/>
            <w:gridSpan w:val="3"/>
            <w:tcBorders>
              <w:top w:val="nil"/>
              <w:left w:val="nil"/>
              <w:bottom w:val="single" w:sz="8" w:space="0" w:color="auto"/>
              <w:right w:val="single" w:sz="4" w:space="0" w:color="auto"/>
            </w:tcBorders>
            <w:shd w:val="clear" w:color="auto" w:fill="auto"/>
            <w:noWrap/>
            <w:vAlign w:val="bottom"/>
            <w:hideMark/>
          </w:tcPr>
          <w:p w14:paraId="23086EAA" w14:textId="77777777" w:rsidR="00505C21" w:rsidRPr="00BE629A" w:rsidRDefault="00505C21" w:rsidP="00A4771D">
            <w:pPr>
              <w:rPr>
                <w:rFonts w:ascii="Arial CE" w:hAnsi="Arial CE"/>
                <w:sz w:val="20"/>
              </w:rPr>
            </w:pPr>
            <w:r w:rsidRPr="00BE629A">
              <w:rPr>
                <w:rFonts w:ascii="Arial CE" w:hAnsi="Arial CE"/>
                <w:sz w:val="20"/>
              </w:rPr>
              <w:t>Rusovce,Jar.,Čuňovo</w:t>
            </w:r>
          </w:p>
        </w:tc>
        <w:tc>
          <w:tcPr>
            <w:tcW w:w="1233" w:type="dxa"/>
            <w:gridSpan w:val="2"/>
            <w:tcBorders>
              <w:top w:val="nil"/>
              <w:left w:val="nil"/>
              <w:bottom w:val="single" w:sz="8" w:space="0" w:color="auto"/>
              <w:right w:val="single" w:sz="4" w:space="0" w:color="auto"/>
            </w:tcBorders>
            <w:shd w:val="clear" w:color="auto" w:fill="auto"/>
            <w:noWrap/>
            <w:vAlign w:val="bottom"/>
            <w:hideMark/>
          </w:tcPr>
          <w:p w14:paraId="158A3B37" w14:textId="77777777" w:rsidR="00505C21" w:rsidRPr="00BE629A" w:rsidRDefault="00505C21" w:rsidP="00A4771D">
            <w:pPr>
              <w:jc w:val="right"/>
              <w:rPr>
                <w:rFonts w:ascii="Arial CE" w:hAnsi="Arial CE"/>
                <w:sz w:val="20"/>
              </w:rPr>
            </w:pPr>
            <w:r w:rsidRPr="00BE629A">
              <w:rPr>
                <w:rFonts w:ascii="Arial CE" w:hAnsi="Arial CE"/>
                <w:sz w:val="20"/>
              </w:rPr>
              <w:t>10 556</w:t>
            </w:r>
          </w:p>
        </w:tc>
        <w:tc>
          <w:tcPr>
            <w:tcW w:w="954" w:type="dxa"/>
            <w:gridSpan w:val="2"/>
            <w:tcBorders>
              <w:top w:val="nil"/>
              <w:left w:val="nil"/>
              <w:bottom w:val="single" w:sz="8" w:space="0" w:color="auto"/>
              <w:right w:val="single" w:sz="4" w:space="0" w:color="auto"/>
            </w:tcBorders>
            <w:shd w:val="clear" w:color="auto" w:fill="FFFF00"/>
            <w:noWrap/>
            <w:vAlign w:val="bottom"/>
          </w:tcPr>
          <w:p w14:paraId="730E5D15" w14:textId="77777777" w:rsidR="00505C21" w:rsidRPr="00BE629A" w:rsidRDefault="00505C21" w:rsidP="00A4771D">
            <w:pPr>
              <w:jc w:val="center"/>
              <w:rPr>
                <w:rFonts w:ascii="Arial CE" w:hAnsi="Arial CE"/>
                <w:sz w:val="20"/>
              </w:rPr>
            </w:pPr>
          </w:p>
        </w:tc>
        <w:tc>
          <w:tcPr>
            <w:tcW w:w="1200" w:type="dxa"/>
            <w:gridSpan w:val="2"/>
            <w:tcBorders>
              <w:top w:val="nil"/>
              <w:left w:val="nil"/>
              <w:bottom w:val="single" w:sz="8" w:space="0" w:color="auto"/>
              <w:right w:val="single" w:sz="4" w:space="0" w:color="auto"/>
            </w:tcBorders>
            <w:shd w:val="clear" w:color="auto" w:fill="auto"/>
            <w:noWrap/>
            <w:vAlign w:val="bottom"/>
            <w:hideMark/>
          </w:tcPr>
          <w:p w14:paraId="0915E000" w14:textId="77777777" w:rsidR="00505C21" w:rsidRPr="00BE629A" w:rsidRDefault="00505C21" w:rsidP="00A4771D">
            <w:pPr>
              <w:jc w:val="center"/>
              <w:rPr>
                <w:rFonts w:ascii="Arial CE" w:hAnsi="Arial CE"/>
                <w:sz w:val="20"/>
              </w:rPr>
            </w:pPr>
            <w:r w:rsidRPr="00BE629A">
              <w:rPr>
                <w:rFonts w:ascii="Arial CE" w:hAnsi="Arial CE"/>
                <w:sz w:val="20"/>
              </w:rPr>
              <w:t>2</w:t>
            </w:r>
          </w:p>
        </w:tc>
        <w:tc>
          <w:tcPr>
            <w:tcW w:w="840" w:type="dxa"/>
            <w:tcBorders>
              <w:top w:val="nil"/>
              <w:left w:val="nil"/>
              <w:bottom w:val="single" w:sz="8" w:space="0" w:color="auto"/>
              <w:right w:val="single" w:sz="8" w:space="0" w:color="auto"/>
            </w:tcBorders>
            <w:shd w:val="clear" w:color="auto" w:fill="auto"/>
            <w:noWrap/>
            <w:vAlign w:val="bottom"/>
          </w:tcPr>
          <w:p w14:paraId="273F0CBC" w14:textId="77777777" w:rsidR="00505C21" w:rsidRPr="00BE629A" w:rsidRDefault="00505C21" w:rsidP="00A4771D">
            <w:pPr>
              <w:jc w:val="right"/>
              <w:rPr>
                <w:rFonts w:ascii="Arial CE" w:hAnsi="Arial CE"/>
                <w:sz w:val="20"/>
              </w:rPr>
            </w:pPr>
          </w:p>
        </w:tc>
      </w:tr>
      <w:tr w:rsidR="00505C21" w:rsidRPr="00BE629A" w14:paraId="52943BD4" w14:textId="77777777" w:rsidTr="00182097">
        <w:trPr>
          <w:gridAfter w:val="2"/>
          <w:wAfter w:w="1728" w:type="dxa"/>
          <w:trHeight w:val="270"/>
          <w:jc w:val="center"/>
        </w:trPr>
        <w:tc>
          <w:tcPr>
            <w:tcW w:w="1200" w:type="dxa"/>
            <w:gridSpan w:val="2"/>
            <w:tcBorders>
              <w:top w:val="nil"/>
              <w:left w:val="nil"/>
              <w:bottom w:val="nil"/>
              <w:right w:val="nil"/>
            </w:tcBorders>
            <w:shd w:val="clear" w:color="auto" w:fill="auto"/>
            <w:noWrap/>
            <w:vAlign w:val="bottom"/>
            <w:hideMark/>
          </w:tcPr>
          <w:p w14:paraId="5D00AF80" w14:textId="77777777" w:rsidR="00505C21" w:rsidRPr="00BE629A" w:rsidRDefault="00505C21" w:rsidP="00A4771D">
            <w:pPr>
              <w:jc w:val="right"/>
              <w:rPr>
                <w:rFonts w:ascii="Arial CE" w:hAnsi="Arial CE"/>
                <w:sz w:val="20"/>
              </w:rPr>
            </w:pPr>
          </w:p>
        </w:tc>
        <w:tc>
          <w:tcPr>
            <w:tcW w:w="812" w:type="dxa"/>
            <w:tcBorders>
              <w:top w:val="nil"/>
              <w:left w:val="nil"/>
              <w:bottom w:val="nil"/>
              <w:right w:val="nil"/>
            </w:tcBorders>
            <w:shd w:val="clear" w:color="auto" w:fill="auto"/>
            <w:noWrap/>
            <w:vAlign w:val="center"/>
            <w:hideMark/>
          </w:tcPr>
          <w:p w14:paraId="7E59BABB" w14:textId="77777777" w:rsidR="00505C21" w:rsidRPr="00BE629A" w:rsidRDefault="00505C21" w:rsidP="00A4771D">
            <w:pPr>
              <w:rPr>
                <w:sz w:val="20"/>
              </w:rPr>
            </w:pPr>
          </w:p>
        </w:tc>
        <w:tc>
          <w:tcPr>
            <w:tcW w:w="2053" w:type="dxa"/>
            <w:gridSpan w:val="3"/>
            <w:tcBorders>
              <w:top w:val="nil"/>
              <w:left w:val="nil"/>
              <w:bottom w:val="nil"/>
              <w:right w:val="nil"/>
            </w:tcBorders>
            <w:shd w:val="clear" w:color="auto" w:fill="auto"/>
            <w:noWrap/>
            <w:vAlign w:val="bottom"/>
            <w:hideMark/>
          </w:tcPr>
          <w:p w14:paraId="535D9417" w14:textId="77777777" w:rsidR="00505C21" w:rsidRPr="00BE629A" w:rsidRDefault="00505C21" w:rsidP="00A4771D">
            <w:pPr>
              <w:rPr>
                <w:sz w:val="20"/>
              </w:rPr>
            </w:pPr>
          </w:p>
        </w:tc>
        <w:tc>
          <w:tcPr>
            <w:tcW w:w="1233" w:type="dxa"/>
            <w:gridSpan w:val="2"/>
            <w:tcBorders>
              <w:top w:val="nil"/>
              <w:left w:val="single" w:sz="8" w:space="0" w:color="auto"/>
              <w:bottom w:val="single" w:sz="8" w:space="0" w:color="auto"/>
              <w:right w:val="single" w:sz="8" w:space="0" w:color="auto"/>
            </w:tcBorders>
            <w:shd w:val="clear" w:color="auto" w:fill="auto"/>
            <w:noWrap/>
            <w:vAlign w:val="bottom"/>
            <w:hideMark/>
          </w:tcPr>
          <w:p w14:paraId="48070F72" w14:textId="77777777" w:rsidR="00505C21" w:rsidRPr="00BE629A" w:rsidRDefault="00505C21" w:rsidP="00A4771D">
            <w:pPr>
              <w:jc w:val="right"/>
              <w:rPr>
                <w:rFonts w:ascii="Arial CE" w:hAnsi="Arial CE"/>
                <w:b/>
                <w:bCs/>
                <w:sz w:val="20"/>
              </w:rPr>
            </w:pPr>
            <w:r w:rsidRPr="00BE629A">
              <w:rPr>
                <w:rFonts w:ascii="Arial CE" w:hAnsi="Arial CE"/>
                <w:b/>
                <w:bCs/>
                <w:sz w:val="20"/>
              </w:rPr>
              <w:t>118 305</w:t>
            </w:r>
          </w:p>
        </w:tc>
        <w:tc>
          <w:tcPr>
            <w:tcW w:w="954" w:type="dxa"/>
            <w:gridSpan w:val="2"/>
            <w:tcBorders>
              <w:top w:val="nil"/>
              <w:left w:val="nil"/>
              <w:bottom w:val="nil"/>
              <w:right w:val="nil"/>
            </w:tcBorders>
            <w:shd w:val="clear" w:color="auto" w:fill="auto"/>
            <w:noWrap/>
            <w:vAlign w:val="bottom"/>
            <w:hideMark/>
          </w:tcPr>
          <w:p w14:paraId="51E86121" w14:textId="77777777" w:rsidR="00505C21" w:rsidRPr="00BE629A" w:rsidRDefault="00505C21" w:rsidP="00A4771D">
            <w:pPr>
              <w:jc w:val="right"/>
              <w:rPr>
                <w:rFonts w:ascii="Arial CE" w:hAnsi="Arial CE"/>
                <w:b/>
                <w:bCs/>
                <w:sz w:val="20"/>
              </w:rPr>
            </w:pPr>
          </w:p>
        </w:tc>
        <w:tc>
          <w:tcPr>
            <w:tcW w:w="1200" w:type="dxa"/>
            <w:gridSpan w:val="2"/>
            <w:tcBorders>
              <w:top w:val="nil"/>
              <w:left w:val="nil"/>
              <w:bottom w:val="nil"/>
              <w:right w:val="nil"/>
            </w:tcBorders>
            <w:shd w:val="clear" w:color="auto" w:fill="auto"/>
            <w:noWrap/>
            <w:vAlign w:val="bottom"/>
            <w:hideMark/>
          </w:tcPr>
          <w:p w14:paraId="5AE30B39" w14:textId="77777777" w:rsidR="00505C21" w:rsidRPr="00BE629A" w:rsidRDefault="00505C21" w:rsidP="00A4771D">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53327A8C" w14:textId="77777777" w:rsidR="00505C21" w:rsidRPr="00BE629A" w:rsidRDefault="00505C21" w:rsidP="00A4771D">
            <w:pPr>
              <w:jc w:val="right"/>
              <w:rPr>
                <w:rFonts w:ascii="Arial CE" w:hAnsi="Arial CE"/>
                <w:b/>
                <w:bCs/>
                <w:sz w:val="20"/>
              </w:rPr>
            </w:pPr>
          </w:p>
        </w:tc>
      </w:tr>
    </w:tbl>
    <w:p w14:paraId="1BC80E3B" w14:textId="77777777" w:rsidR="00505C21" w:rsidRDefault="00505C21" w:rsidP="00505C21"/>
    <w:tbl>
      <w:tblPr>
        <w:tblW w:w="11020" w:type="dxa"/>
        <w:jc w:val="center"/>
        <w:tblCellMar>
          <w:left w:w="70" w:type="dxa"/>
          <w:right w:w="70" w:type="dxa"/>
        </w:tblCellMar>
        <w:tblLook w:val="04A0" w:firstRow="1" w:lastRow="0" w:firstColumn="1" w:lastColumn="0" w:noHBand="0" w:noVBand="1"/>
      </w:tblPr>
      <w:tblGrid>
        <w:gridCol w:w="1000"/>
        <w:gridCol w:w="926"/>
        <w:gridCol w:w="1172"/>
        <w:gridCol w:w="3302"/>
        <w:gridCol w:w="760"/>
        <w:gridCol w:w="680"/>
        <w:gridCol w:w="1000"/>
        <w:gridCol w:w="1148"/>
        <w:gridCol w:w="1060"/>
      </w:tblGrid>
      <w:tr w:rsidR="00505C21" w:rsidRPr="00BE629A" w14:paraId="02857FE4" w14:textId="77777777" w:rsidTr="00A4771D">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64D6BB95" w14:textId="77777777" w:rsidR="00505C21" w:rsidRPr="00BE629A" w:rsidRDefault="00505C21" w:rsidP="00A4771D">
            <w:pPr>
              <w:jc w:val="center"/>
              <w:rPr>
                <w:rFonts w:ascii="Arial" w:hAnsi="Arial" w:cs="Arial"/>
                <w:b/>
                <w:bCs/>
                <w:sz w:val="20"/>
              </w:rPr>
            </w:pPr>
            <w:r w:rsidRPr="00BE629A">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1CE72E47" w14:textId="77777777" w:rsidR="00505C21" w:rsidRPr="00BE629A" w:rsidRDefault="00505C21" w:rsidP="00A4771D">
            <w:pPr>
              <w:jc w:val="center"/>
              <w:rPr>
                <w:rFonts w:ascii="Arial" w:hAnsi="Arial" w:cs="Arial"/>
                <w:b/>
                <w:bCs/>
                <w:sz w:val="20"/>
              </w:rPr>
            </w:pPr>
            <w:r w:rsidRPr="00BE629A">
              <w:rPr>
                <w:rFonts w:ascii="Arial" w:hAnsi="Arial" w:cs="Arial"/>
                <w:b/>
                <w:bCs/>
                <w:sz w:val="20"/>
              </w:rPr>
              <w:t>rez kríkov a strihanie živých plotov  2019</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BE729E4" w14:textId="77777777" w:rsidR="00505C21" w:rsidRPr="00BE629A" w:rsidRDefault="00505C21" w:rsidP="00A4771D">
            <w:pPr>
              <w:jc w:val="center"/>
              <w:rPr>
                <w:rFonts w:ascii="Arial" w:hAnsi="Arial" w:cs="Arial"/>
                <w:b/>
                <w:bCs/>
                <w:sz w:val="20"/>
              </w:rPr>
            </w:pPr>
            <w:r w:rsidRPr="00BE629A">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1E3EF057" w14:textId="77777777" w:rsidR="00505C21" w:rsidRPr="00BE629A" w:rsidRDefault="00505C21" w:rsidP="00A4771D">
            <w:pPr>
              <w:jc w:val="center"/>
              <w:rPr>
                <w:rFonts w:ascii="Arial" w:hAnsi="Arial" w:cs="Arial"/>
                <w:b/>
                <w:bCs/>
                <w:sz w:val="20"/>
              </w:rPr>
            </w:pPr>
            <w:r w:rsidRPr="00BE629A">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F96EB48" w14:textId="77777777" w:rsidR="00505C21" w:rsidRPr="00BE629A" w:rsidRDefault="00505C21" w:rsidP="00A4771D">
            <w:pPr>
              <w:jc w:val="center"/>
              <w:rPr>
                <w:rFonts w:ascii="Arial" w:hAnsi="Arial" w:cs="Arial"/>
                <w:b/>
                <w:bCs/>
                <w:sz w:val="20"/>
              </w:rPr>
            </w:pPr>
            <w:r w:rsidRPr="00BE629A">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BCD1368" w14:textId="77777777" w:rsidR="00505C21" w:rsidRPr="00BE629A" w:rsidRDefault="00505C21" w:rsidP="00A4771D">
            <w:pPr>
              <w:jc w:val="center"/>
              <w:rPr>
                <w:rFonts w:ascii="Arial" w:hAnsi="Arial" w:cs="Arial"/>
                <w:b/>
                <w:bCs/>
                <w:sz w:val="20"/>
              </w:rPr>
            </w:pPr>
            <w:r w:rsidRPr="00BE629A">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556E4623" w14:textId="77777777" w:rsidR="00505C21" w:rsidRPr="00BE629A" w:rsidRDefault="00505C21" w:rsidP="00A4771D">
            <w:pPr>
              <w:jc w:val="center"/>
              <w:rPr>
                <w:rFonts w:ascii="Arial" w:hAnsi="Arial" w:cs="Arial"/>
                <w:b/>
                <w:bCs/>
                <w:sz w:val="20"/>
              </w:rPr>
            </w:pPr>
            <w:r w:rsidRPr="00BE629A">
              <w:rPr>
                <w:rFonts w:ascii="Arial" w:hAnsi="Arial" w:cs="Arial"/>
                <w:b/>
                <w:bCs/>
                <w:sz w:val="20"/>
              </w:rPr>
              <w:t>obrat</w:t>
            </w:r>
          </w:p>
        </w:tc>
      </w:tr>
      <w:tr w:rsidR="00505C21" w:rsidRPr="00BE629A" w14:paraId="01408C01" w14:textId="77777777" w:rsidTr="00A4771D">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687F2C4" w14:textId="77777777" w:rsidR="00505C21" w:rsidRPr="00BE629A" w:rsidRDefault="00505C21" w:rsidP="00A4771D">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3879381A" w14:textId="77777777" w:rsidR="00505C21" w:rsidRPr="00BE629A" w:rsidRDefault="00505C21" w:rsidP="00A4771D">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1D6A0155" w14:textId="77777777" w:rsidR="00505C21" w:rsidRPr="00BE629A" w:rsidRDefault="00505C21" w:rsidP="00A4771D">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06C1E316" w14:textId="77777777" w:rsidR="00505C21" w:rsidRPr="00BE629A" w:rsidRDefault="00505C21" w:rsidP="00A4771D">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5731883A" w14:textId="77777777" w:rsidR="00505C21" w:rsidRPr="00BE629A" w:rsidRDefault="00505C21" w:rsidP="00A4771D">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2243EC9E" w14:textId="77777777" w:rsidR="00505C21" w:rsidRPr="00BE629A" w:rsidRDefault="00505C21" w:rsidP="00A4771D">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22D9312F" w14:textId="77777777" w:rsidR="00505C21" w:rsidRPr="00BE629A" w:rsidRDefault="00505C21" w:rsidP="00A4771D">
            <w:pPr>
              <w:rPr>
                <w:rFonts w:ascii="Arial" w:hAnsi="Arial" w:cs="Arial"/>
                <w:b/>
                <w:bCs/>
                <w:sz w:val="20"/>
              </w:rPr>
            </w:pPr>
          </w:p>
        </w:tc>
      </w:tr>
      <w:tr w:rsidR="00505C21" w:rsidRPr="00BE629A" w14:paraId="6C9CB146" w14:textId="77777777" w:rsidTr="00505C21">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7B11F"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single" w:sz="4" w:space="0" w:color="auto"/>
              <w:left w:val="nil"/>
              <w:bottom w:val="single" w:sz="4" w:space="0" w:color="auto"/>
              <w:right w:val="single" w:sz="4" w:space="0" w:color="auto"/>
            </w:tcBorders>
            <w:shd w:val="clear" w:color="000000" w:fill="92D050"/>
            <w:noWrap/>
            <w:vAlign w:val="center"/>
            <w:hideMark/>
          </w:tcPr>
          <w:p w14:paraId="6D62B2EC" w14:textId="77777777" w:rsidR="00505C21" w:rsidRPr="00BE629A" w:rsidRDefault="00505C21" w:rsidP="00A4771D">
            <w:pPr>
              <w:jc w:val="center"/>
              <w:rPr>
                <w:rFonts w:ascii="Arial" w:hAnsi="Arial" w:cs="Arial"/>
                <w:sz w:val="20"/>
              </w:rPr>
            </w:pPr>
            <w:r w:rsidRPr="00BE629A">
              <w:rPr>
                <w:rFonts w:ascii="Arial" w:hAnsi="Arial" w:cs="Arial"/>
                <w:sz w:val="20"/>
              </w:rPr>
              <w:t>z/14/50</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14:paraId="7E770A12"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single" w:sz="4" w:space="0" w:color="auto"/>
              <w:left w:val="nil"/>
              <w:bottom w:val="single" w:sz="4" w:space="0" w:color="auto"/>
              <w:right w:val="single" w:sz="4" w:space="0" w:color="auto"/>
            </w:tcBorders>
            <w:shd w:val="clear" w:color="auto" w:fill="auto"/>
            <w:noWrap/>
            <w:vAlign w:val="bottom"/>
            <w:hideMark/>
          </w:tcPr>
          <w:p w14:paraId="37CA4036" w14:textId="77777777" w:rsidR="00505C21" w:rsidRPr="00BE629A" w:rsidRDefault="00505C21" w:rsidP="00A4771D">
            <w:pPr>
              <w:rPr>
                <w:rFonts w:ascii="Arial" w:hAnsi="Arial" w:cs="Arial"/>
                <w:sz w:val="20"/>
              </w:rPr>
            </w:pPr>
            <w:r w:rsidRPr="00BE629A">
              <w:rPr>
                <w:rFonts w:ascii="Arial" w:hAnsi="Arial" w:cs="Arial"/>
                <w:sz w:val="20"/>
              </w:rPr>
              <w:t>orez živý plot do v. 150cm</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650E3234"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CA8E5E1" w14:textId="77777777" w:rsidR="00505C21" w:rsidRPr="00BE629A" w:rsidRDefault="00505C21" w:rsidP="00A4771D">
            <w:pPr>
              <w:jc w:val="right"/>
              <w:rPr>
                <w:rFonts w:ascii="Arial" w:hAnsi="Arial" w:cs="Arial"/>
                <w:sz w:val="20"/>
              </w:rPr>
            </w:pPr>
            <w:r w:rsidRPr="00BE629A">
              <w:rPr>
                <w:rFonts w:ascii="Arial" w:hAnsi="Arial" w:cs="Arial"/>
                <w:sz w:val="20"/>
              </w:rPr>
              <w:t>7 200</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2687E5A5" w14:textId="77777777" w:rsidR="00505C21" w:rsidRPr="00BE629A" w:rsidRDefault="00505C21" w:rsidP="00A4771D">
            <w:pPr>
              <w:jc w:val="right"/>
              <w:rPr>
                <w:rFonts w:ascii="Arial" w:hAnsi="Arial" w:cs="Arial"/>
                <w:sz w:val="20"/>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681BCFD"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single" w:sz="4" w:space="0" w:color="auto"/>
              <w:left w:val="nil"/>
              <w:bottom w:val="single" w:sz="4" w:space="0" w:color="auto"/>
              <w:right w:val="single" w:sz="8" w:space="0" w:color="auto"/>
            </w:tcBorders>
            <w:shd w:val="clear" w:color="auto" w:fill="auto"/>
            <w:noWrap/>
            <w:vAlign w:val="bottom"/>
          </w:tcPr>
          <w:p w14:paraId="7A3C0BC6" w14:textId="77777777" w:rsidR="00505C21" w:rsidRPr="00BE629A" w:rsidRDefault="00505C21" w:rsidP="00A4771D">
            <w:pPr>
              <w:jc w:val="right"/>
              <w:rPr>
                <w:rFonts w:ascii="Arial" w:hAnsi="Arial" w:cs="Arial"/>
                <w:sz w:val="20"/>
              </w:rPr>
            </w:pPr>
          </w:p>
        </w:tc>
      </w:tr>
      <w:tr w:rsidR="00505C21" w:rsidRPr="00BE629A" w14:paraId="1C983978"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249BE7E"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center"/>
            <w:hideMark/>
          </w:tcPr>
          <w:p w14:paraId="721DCF8C" w14:textId="77777777" w:rsidR="00505C21" w:rsidRPr="00BE629A" w:rsidRDefault="00505C21" w:rsidP="00A4771D">
            <w:pPr>
              <w:jc w:val="center"/>
              <w:rPr>
                <w:rFonts w:ascii="Arial" w:hAnsi="Arial" w:cs="Arial"/>
                <w:sz w:val="20"/>
              </w:rPr>
            </w:pPr>
            <w:r w:rsidRPr="00BE629A">
              <w:rPr>
                <w:rFonts w:ascii="Arial" w:hAnsi="Arial" w:cs="Arial"/>
                <w:sz w:val="20"/>
              </w:rPr>
              <w:t>z/14/50</w:t>
            </w:r>
          </w:p>
        </w:tc>
        <w:tc>
          <w:tcPr>
            <w:tcW w:w="1172" w:type="dxa"/>
            <w:tcBorders>
              <w:top w:val="nil"/>
              <w:left w:val="nil"/>
              <w:bottom w:val="single" w:sz="4" w:space="0" w:color="auto"/>
              <w:right w:val="single" w:sz="4" w:space="0" w:color="auto"/>
            </w:tcBorders>
            <w:shd w:val="clear" w:color="auto" w:fill="auto"/>
            <w:noWrap/>
            <w:vAlign w:val="center"/>
            <w:hideMark/>
          </w:tcPr>
          <w:p w14:paraId="7CB01DA6"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nil"/>
              <w:left w:val="nil"/>
              <w:bottom w:val="single" w:sz="4" w:space="0" w:color="auto"/>
              <w:right w:val="single" w:sz="4" w:space="0" w:color="auto"/>
            </w:tcBorders>
            <w:shd w:val="clear" w:color="auto" w:fill="auto"/>
            <w:noWrap/>
            <w:vAlign w:val="bottom"/>
            <w:hideMark/>
          </w:tcPr>
          <w:p w14:paraId="0B6E69CF" w14:textId="77777777" w:rsidR="00505C21" w:rsidRPr="00BE629A" w:rsidRDefault="00505C21" w:rsidP="00A4771D">
            <w:pPr>
              <w:rPr>
                <w:rFonts w:ascii="Arial" w:hAnsi="Arial" w:cs="Arial"/>
                <w:sz w:val="20"/>
              </w:rPr>
            </w:pPr>
            <w:r w:rsidRPr="00BE629A">
              <w:rPr>
                <w:rFonts w:ascii="Arial" w:hAnsi="Arial" w:cs="Arial"/>
                <w:sz w:val="20"/>
              </w:rPr>
              <w:t>orez živý plot nad 150cm</w:t>
            </w:r>
          </w:p>
        </w:tc>
        <w:tc>
          <w:tcPr>
            <w:tcW w:w="760" w:type="dxa"/>
            <w:tcBorders>
              <w:top w:val="nil"/>
              <w:left w:val="nil"/>
              <w:bottom w:val="single" w:sz="4" w:space="0" w:color="auto"/>
              <w:right w:val="single" w:sz="4" w:space="0" w:color="auto"/>
            </w:tcBorders>
            <w:shd w:val="clear" w:color="auto" w:fill="auto"/>
            <w:noWrap/>
            <w:vAlign w:val="bottom"/>
            <w:hideMark/>
          </w:tcPr>
          <w:p w14:paraId="25DDF175"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680" w:type="dxa"/>
            <w:tcBorders>
              <w:top w:val="nil"/>
              <w:left w:val="nil"/>
              <w:bottom w:val="single" w:sz="4" w:space="0" w:color="auto"/>
              <w:right w:val="single" w:sz="4" w:space="0" w:color="auto"/>
            </w:tcBorders>
            <w:shd w:val="clear" w:color="auto" w:fill="auto"/>
            <w:noWrap/>
            <w:vAlign w:val="bottom"/>
            <w:hideMark/>
          </w:tcPr>
          <w:p w14:paraId="4E84E560" w14:textId="77777777" w:rsidR="00505C21" w:rsidRPr="00BE629A" w:rsidRDefault="00505C21" w:rsidP="00A4771D">
            <w:pPr>
              <w:jc w:val="right"/>
              <w:rPr>
                <w:rFonts w:ascii="Arial" w:hAnsi="Arial" w:cs="Arial"/>
                <w:sz w:val="20"/>
              </w:rPr>
            </w:pPr>
            <w:r w:rsidRPr="00BE629A">
              <w:rPr>
                <w:rFonts w:ascii="Arial" w:hAnsi="Arial" w:cs="Arial"/>
                <w:sz w:val="20"/>
              </w:rPr>
              <w:t>1 850</w:t>
            </w:r>
          </w:p>
        </w:tc>
        <w:tc>
          <w:tcPr>
            <w:tcW w:w="1000" w:type="dxa"/>
            <w:tcBorders>
              <w:top w:val="nil"/>
              <w:left w:val="nil"/>
              <w:bottom w:val="single" w:sz="4" w:space="0" w:color="auto"/>
              <w:right w:val="single" w:sz="4" w:space="0" w:color="auto"/>
            </w:tcBorders>
            <w:shd w:val="clear" w:color="auto" w:fill="FFFF00"/>
            <w:noWrap/>
            <w:vAlign w:val="bottom"/>
          </w:tcPr>
          <w:p w14:paraId="5B6085D7"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20FB6D83"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68A4FD59" w14:textId="77777777" w:rsidR="00505C21" w:rsidRPr="00BE629A" w:rsidRDefault="00505C21" w:rsidP="00A4771D">
            <w:pPr>
              <w:jc w:val="right"/>
              <w:rPr>
                <w:rFonts w:ascii="Arial" w:hAnsi="Arial" w:cs="Arial"/>
                <w:sz w:val="20"/>
              </w:rPr>
            </w:pPr>
          </w:p>
        </w:tc>
      </w:tr>
      <w:tr w:rsidR="00505C21" w:rsidRPr="00BE629A" w14:paraId="5C7D3B87"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6E166EB"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bottom"/>
            <w:hideMark/>
          </w:tcPr>
          <w:p w14:paraId="6036134B" w14:textId="77777777" w:rsidR="00505C21" w:rsidRPr="00BE629A" w:rsidRDefault="00505C21" w:rsidP="00A4771D">
            <w:pPr>
              <w:jc w:val="center"/>
              <w:rPr>
                <w:rFonts w:ascii="Arial" w:hAnsi="Arial" w:cs="Arial"/>
                <w:sz w:val="20"/>
              </w:rPr>
            </w:pPr>
            <w:r w:rsidRPr="00BE629A">
              <w:rPr>
                <w:rFonts w:ascii="Arial" w:hAnsi="Arial" w:cs="Arial"/>
                <w:sz w:val="20"/>
              </w:rPr>
              <w:t>z/17/50</w:t>
            </w:r>
          </w:p>
        </w:tc>
        <w:tc>
          <w:tcPr>
            <w:tcW w:w="1172" w:type="dxa"/>
            <w:tcBorders>
              <w:top w:val="nil"/>
              <w:left w:val="nil"/>
              <w:bottom w:val="single" w:sz="4" w:space="0" w:color="auto"/>
              <w:right w:val="single" w:sz="4" w:space="0" w:color="auto"/>
            </w:tcBorders>
            <w:shd w:val="clear" w:color="auto" w:fill="auto"/>
            <w:noWrap/>
            <w:vAlign w:val="bottom"/>
            <w:hideMark/>
          </w:tcPr>
          <w:p w14:paraId="158F20DB" w14:textId="77777777" w:rsidR="00505C21" w:rsidRPr="00BE629A" w:rsidRDefault="00505C21" w:rsidP="00A4771D">
            <w:pPr>
              <w:jc w:val="center"/>
              <w:rPr>
                <w:rFonts w:ascii="Arial" w:hAnsi="Arial" w:cs="Arial"/>
                <w:sz w:val="20"/>
              </w:rPr>
            </w:pPr>
            <w:r w:rsidRPr="00BE629A">
              <w:rPr>
                <w:rFonts w:ascii="Arial" w:hAnsi="Arial" w:cs="Arial"/>
                <w:sz w:val="20"/>
              </w:rPr>
              <w:t>Čuňovo</w:t>
            </w:r>
          </w:p>
        </w:tc>
        <w:tc>
          <w:tcPr>
            <w:tcW w:w="3302" w:type="dxa"/>
            <w:tcBorders>
              <w:top w:val="nil"/>
              <w:left w:val="nil"/>
              <w:bottom w:val="single" w:sz="4" w:space="0" w:color="auto"/>
              <w:right w:val="single" w:sz="4" w:space="0" w:color="auto"/>
            </w:tcBorders>
            <w:shd w:val="clear" w:color="auto" w:fill="auto"/>
            <w:noWrap/>
            <w:vAlign w:val="bottom"/>
            <w:hideMark/>
          </w:tcPr>
          <w:p w14:paraId="2EEC27A8" w14:textId="77777777" w:rsidR="00505C21" w:rsidRPr="00BE629A" w:rsidRDefault="00505C21" w:rsidP="00A4771D">
            <w:pPr>
              <w:rPr>
                <w:rFonts w:ascii="Arial" w:hAnsi="Arial" w:cs="Arial"/>
                <w:sz w:val="20"/>
              </w:rPr>
            </w:pPr>
            <w:r w:rsidRPr="00BE629A">
              <w:rPr>
                <w:rFonts w:ascii="Arial" w:hAnsi="Arial" w:cs="Arial"/>
                <w:sz w:val="20"/>
              </w:rPr>
              <w:t>orez živý plot nad 150cm</w:t>
            </w:r>
          </w:p>
        </w:tc>
        <w:tc>
          <w:tcPr>
            <w:tcW w:w="760" w:type="dxa"/>
            <w:tcBorders>
              <w:top w:val="nil"/>
              <w:left w:val="nil"/>
              <w:bottom w:val="single" w:sz="4" w:space="0" w:color="auto"/>
              <w:right w:val="single" w:sz="4" w:space="0" w:color="auto"/>
            </w:tcBorders>
            <w:shd w:val="clear" w:color="auto" w:fill="auto"/>
            <w:noWrap/>
            <w:vAlign w:val="bottom"/>
            <w:hideMark/>
          </w:tcPr>
          <w:p w14:paraId="34BA376A"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680" w:type="dxa"/>
            <w:tcBorders>
              <w:top w:val="nil"/>
              <w:left w:val="nil"/>
              <w:bottom w:val="single" w:sz="4" w:space="0" w:color="auto"/>
              <w:right w:val="single" w:sz="4" w:space="0" w:color="auto"/>
            </w:tcBorders>
            <w:shd w:val="clear" w:color="auto" w:fill="auto"/>
            <w:noWrap/>
            <w:vAlign w:val="bottom"/>
            <w:hideMark/>
          </w:tcPr>
          <w:p w14:paraId="66ECC01D" w14:textId="77777777" w:rsidR="00505C21" w:rsidRPr="00BE629A" w:rsidRDefault="00505C21" w:rsidP="00A4771D">
            <w:pPr>
              <w:jc w:val="right"/>
              <w:rPr>
                <w:rFonts w:ascii="Arial" w:hAnsi="Arial" w:cs="Arial"/>
                <w:sz w:val="20"/>
              </w:rPr>
            </w:pPr>
            <w:r w:rsidRPr="00BE629A">
              <w:rPr>
                <w:rFonts w:ascii="Arial" w:hAnsi="Arial" w:cs="Arial"/>
                <w:sz w:val="20"/>
              </w:rPr>
              <w:t>390</w:t>
            </w:r>
          </w:p>
        </w:tc>
        <w:tc>
          <w:tcPr>
            <w:tcW w:w="1000" w:type="dxa"/>
            <w:tcBorders>
              <w:top w:val="nil"/>
              <w:left w:val="nil"/>
              <w:bottom w:val="single" w:sz="4" w:space="0" w:color="auto"/>
              <w:right w:val="single" w:sz="4" w:space="0" w:color="auto"/>
            </w:tcBorders>
            <w:shd w:val="clear" w:color="auto" w:fill="FFFF00"/>
            <w:noWrap/>
            <w:vAlign w:val="bottom"/>
          </w:tcPr>
          <w:p w14:paraId="2392F3E0"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57A29BF6"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14460011" w14:textId="77777777" w:rsidR="00505C21" w:rsidRPr="00BE629A" w:rsidRDefault="00505C21" w:rsidP="00A4771D">
            <w:pPr>
              <w:jc w:val="right"/>
              <w:rPr>
                <w:rFonts w:ascii="Arial" w:hAnsi="Arial" w:cs="Arial"/>
                <w:sz w:val="20"/>
              </w:rPr>
            </w:pPr>
          </w:p>
        </w:tc>
      </w:tr>
      <w:tr w:rsidR="00505C21" w:rsidRPr="00BE629A" w14:paraId="6AA28C26"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B61A274"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bottom"/>
            <w:hideMark/>
          </w:tcPr>
          <w:p w14:paraId="7BA21201" w14:textId="77777777" w:rsidR="00505C21" w:rsidRPr="00BE629A" w:rsidRDefault="00505C21" w:rsidP="00A4771D">
            <w:pPr>
              <w:jc w:val="center"/>
              <w:rPr>
                <w:rFonts w:ascii="Arial" w:hAnsi="Arial" w:cs="Arial"/>
                <w:sz w:val="20"/>
              </w:rPr>
            </w:pPr>
            <w:r w:rsidRPr="00BE629A">
              <w:rPr>
                <w:rFonts w:ascii="Arial" w:hAnsi="Arial" w:cs="Arial"/>
                <w:sz w:val="20"/>
              </w:rPr>
              <w:t>z/14/60</w:t>
            </w:r>
          </w:p>
        </w:tc>
        <w:tc>
          <w:tcPr>
            <w:tcW w:w="1172" w:type="dxa"/>
            <w:tcBorders>
              <w:top w:val="nil"/>
              <w:left w:val="nil"/>
              <w:bottom w:val="single" w:sz="4" w:space="0" w:color="auto"/>
              <w:right w:val="single" w:sz="4" w:space="0" w:color="auto"/>
            </w:tcBorders>
            <w:shd w:val="clear" w:color="auto" w:fill="auto"/>
            <w:noWrap/>
            <w:vAlign w:val="bottom"/>
            <w:hideMark/>
          </w:tcPr>
          <w:p w14:paraId="1399B6B6"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nil"/>
              <w:left w:val="nil"/>
              <w:bottom w:val="single" w:sz="4" w:space="0" w:color="auto"/>
              <w:right w:val="single" w:sz="4" w:space="0" w:color="auto"/>
            </w:tcBorders>
            <w:shd w:val="clear" w:color="auto" w:fill="auto"/>
            <w:noWrap/>
            <w:vAlign w:val="bottom"/>
            <w:hideMark/>
          </w:tcPr>
          <w:p w14:paraId="0B0331D2" w14:textId="77777777" w:rsidR="00505C21" w:rsidRPr="00BE629A" w:rsidRDefault="00505C21" w:rsidP="00A4771D">
            <w:pPr>
              <w:rPr>
                <w:rFonts w:ascii="Arial" w:hAnsi="Arial" w:cs="Arial"/>
                <w:sz w:val="20"/>
              </w:rPr>
            </w:pPr>
            <w:r w:rsidRPr="00BE629A">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auto" w:fill="auto"/>
            <w:noWrap/>
            <w:vAlign w:val="bottom"/>
            <w:hideMark/>
          </w:tcPr>
          <w:p w14:paraId="149B06A1" w14:textId="77777777" w:rsidR="00505C21" w:rsidRPr="00BE629A" w:rsidRDefault="00505C21" w:rsidP="00A4771D">
            <w:pPr>
              <w:jc w:val="right"/>
              <w:rPr>
                <w:rFonts w:ascii="Arial" w:hAnsi="Arial" w:cs="Arial"/>
                <w:sz w:val="20"/>
              </w:rPr>
            </w:pPr>
            <w:r w:rsidRPr="00BE629A">
              <w:rPr>
                <w:rFonts w:ascii="Arial" w:hAnsi="Arial" w:cs="Arial"/>
                <w:sz w:val="20"/>
              </w:rPr>
              <w:t>4 596</w:t>
            </w:r>
          </w:p>
        </w:tc>
        <w:tc>
          <w:tcPr>
            <w:tcW w:w="680" w:type="dxa"/>
            <w:tcBorders>
              <w:top w:val="nil"/>
              <w:left w:val="nil"/>
              <w:bottom w:val="single" w:sz="4" w:space="0" w:color="auto"/>
              <w:right w:val="single" w:sz="4" w:space="0" w:color="auto"/>
            </w:tcBorders>
            <w:shd w:val="clear" w:color="auto" w:fill="auto"/>
            <w:noWrap/>
            <w:vAlign w:val="bottom"/>
            <w:hideMark/>
          </w:tcPr>
          <w:p w14:paraId="1A5A10F4"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0C49188A"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6B3F2CF0" w14:textId="77777777" w:rsidR="00505C21" w:rsidRPr="00BE629A" w:rsidRDefault="00505C21" w:rsidP="00A4771D">
            <w:pPr>
              <w:jc w:val="center"/>
              <w:rPr>
                <w:rFonts w:ascii="Arial" w:hAnsi="Arial" w:cs="Arial"/>
                <w:sz w:val="20"/>
              </w:rPr>
            </w:pPr>
            <w:r w:rsidRPr="00BE629A">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71ABE5FA" w14:textId="77777777" w:rsidR="00505C21" w:rsidRPr="00BE629A" w:rsidRDefault="00505C21" w:rsidP="00A4771D">
            <w:pPr>
              <w:jc w:val="right"/>
              <w:rPr>
                <w:rFonts w:ascii="Arial" w:hAnsi="Arial" w:cs="Arial"/>
                <w:sz w:val="20"/>
              </w:rPr>
            </w:pPr>
          </w:p>
        </w:tc>
      </w:tr>
      <w:tr w:rsidR="00505C21" w:rsidRPr="00BE629A" w14:paraId="4FC5B755"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8E77008"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bottom"/>
            <w:hideMark/>
          </w:tcPr>
          <w:p w14:paraId="61C1E821" w14:textId="77777777" w:rsidR="00505C21" w:rsidRPr="00BE629A" w:rsidRDefault="00505C21" w:rsidP="00A4771D">
            <w:pPr>
              <w:jc w:val="center"/>
              <w:rPr>
                <w:rFonts w:ascii="Arial" w:hAnsi="Arial" w:cs="Arial"/>
                <w:sz w:val="20"/>
              </w:rPr>
            </w:pPr>
            <w:r w:rsidRPr="00BE629A">
              <w:rPr>
                <w:rFonts w:ascii="Arial" w:hAnsi="Arial" w:cs="Arial"/>
                <w:sz w:val="20"/>
              </w:rPr>
              <w:t>z/14/60</w:t>
            </w:r>
          </w:p>
        </w:tc>
        <w:tc>
          <w:tcPr>
            <w:tcW w:w="1172" w:type="dxa"/>
            <w:tcBorders>
              <w:top w:val="nil"/>
              <w:left w:val="nil"/>
              <w:bottom w:val="single" w:sz="4" w:space="0" w:color="auto"/>
              <w:right w:val="single" w:sz="4" w:space="0" w:color="auto"/>
            </w:tcBorders>
            <w:shd w:val="clear" w:color="auto" w:fill="auto"/>
            <w:noWrap/>
            <w:vAlign w:val="bottom"/>
            <w:hideMark/>
          </w:tcPr>
          <w:p w14:paraId="66F31254"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nil"/>
              <w:left w:val="nil"/>
              <w:bottom w:val="single" w:sz="4" w:space="0" w:color="auto"/>
              <w:right w:val="single" w:sz="4" w:space="0" w:color="auto"/>
            </w:tcBorders>
            <w:shd w:val="clear" w:color="auto" w:fill="auto"/>
            <w:noWrap/>
            <w:vAlign w:val="bottom"/>
            <w:hideMark/>
          </w:tcPr>
          <w:p w14:paraId="16130047" w14:textId="77777777" w:rsidR="00505C21" w:rsidRPr="00BE629A" w:rsidRDefault="00505C21" w:rsidP="00A4771D">
            <w:pPr>
              <w:rPr>
                <w:rFonts w:ascii="Arial" w:hAnsi="Arial" w:cs="Arial"/>
                <w:sz w:val="20"/>
              </w:rPr>
            </w:pPr>
            <w:r w:rsidRPr="00BE629A">
              <w:rPr>
                <w:rFonts w:ascii="Arial" w:hAnsi="Arial" w:cs="Arial"/>
                <w:sz w:val="20"/>
              </w:rPr>
              <w:t>orez kríkov od 1,5m do 3m</w:t>
            </w:r>
          </w:p>
        </w:tc>
        <w:tc>
          <w:tcPr>
            <w:tcW w:w="760" w:type="dxa"/>
            <w:tcBorders>
              <w:top w:val="nil"/>
              <w:left w:val="nil"/>
              <w:bottom w:val="single" w:sz="4" w:space="0" w:color="auto"/>
              <w:right w:val="single" w:sz="4" w:space="0" w:color="auto"/>
            </w:tcBorders>
            <w:shd w:val="clear" w:color="auto" w:fill="auto"/>
            <w:noWrap/>
            <w:vAlign w:val="bottom"/>
            <w:hideMark/>
          </w:tcPr>
          <w:p w14:paraId="71FE5C83" w14:textId="77777777" w:rsidR="00505C21" w:rsidRPr="00BE629A" w:rsidRDefault="00505C21" w:rsidP="00A4771D">
            <w:pPr>
              <w:jc w:val="right"/>
              <w:rPr>
                <w:rFonts w:ascii="Arial" w:hAnsi="Arial" w:cs="Arial"/>
                <w:sz w:val="20"/>
              </w:rPr>
            </w:pPr>
            <w:r w:rsidRPr="00BE629A">
              <w:rPr>
                <w:rFonts w:ascii="Arial" w:hAnsi="Arial" w:cs="Arial"/>
                <w:sz w:val="20"/>
              </w:rPr>
              <w:t>8 179</w:t>
            </w:r>
          </w:p>
        </w:tc>
        <w:tc>
          <w:tcPr>
            <w:tcW w:w="680" w:type="dxa"/>
            <w:tcBorders>
              <w:top w:val="nil"/>
              <w:left w:val="nil"/>
              <w:bottom w:val="single" w:sz="4" w:space="0" w:color="auto"/>
              <w:right w:val="single" w:sz="4" w:space="0" w:color="auto"/>
            </w:tcBorders>
            <w:shd w:val="clear" w:color="auto" w:fill="auto"/>
            <w:noWrap/>
            <w:vAlign w:val="bottom"/>
            <w:hideMark/>
          </w:tcPr>
          <w:p w14:paraId="462FFAAF"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39B0F766"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550FC624" w14:textId="77777777" w:rsidR="00505C21" w:rsidRPr="00BE629A" w:rsidRDefault="00505C21" w:rsidP="00A4771D">
            <w:pPr>
              <w:jc w:val="center"/>
              <w:rPr>
                <w:rFonts w:ascii="Arial" w:hAnsi="Arial" w:cs="Arial"/>
                <w:sz w:val="20"/>
              </w:rPr>
            </w:pPr>
            <w:r w:rsidRPr="00BE629A">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593134DC" w14:textId="77777777" w:rsidR="00505C21" w:rsidRPr="00BE629A" w:rsidRDefault="00505C21" w:rsidP="00A4771D">
            <w:pPr>
              <w:jc w:val="right"/>
              <w:rPr>
                <w:rFonts w:ascii="Arial" w:hAnsi="Arial" w:cs="Arial"/>
                <w:sz w:val="20"/>
              </w:rPr>
            </w:pPr>
          </w:p>
        </w:tc>
      </w:tr>
      <w:tr w:rsidR="00505C21" w:rsidRPr="00BE629A" w14:paraId="5E6097CA"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F1728CB"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bottom"/>
            <w:hideMark/>
          </w:tcPr>
          <w:p w14:paraId="6684E9AE" w14:textId="77777777" w:rsidR="00505C21" w:rsidRPr="00BE629A" w:rsidRDefault="00505C21" w:rsidP="00A4771D">
            <w:pPr>
              <w:jc w:val="center"/>
              <w:rPr>
                <w:rFonts w:ascii="Arial" w:hAnsi="Arial" w:cs="Arial"/>
                <w:sz w:val="20"/>
              </w:rPr>
            </w:pPr>
            <w:r w:rsidRPr="00BE629A">
              <w:rPr>
                <w:rFonts w:ascii="Arial" w:hAnsi="Arial" w:cs="Arial"/>
                <w:sz w:val="20"/>
              </w:rPr>
              <w:t>z/15/60</w:t>
            </w:r>
          </w:p>
        </w:tc>
        <w:tc>
          <w:tcPr>
            <w:tcW w:w="1172" w:type="dxa"/>
            <w:tcBorders>
              <w:top w:val="nil"/>
              <w:left w:val="nil"/>
              <w:bottom w:val="single" w:sz="4" w:space="0" w:color="auto"/>
              <w:right w:val="single" w:sz="4" w:space="0" w:color="auto"/>
            </w:tcBorders>
            <w:shd w:val="clear" w:color="auto" w:fill="auto"/>
            <w:noWrap/>
            <w:vAlign w:val="bottom"/>
            <w:hideMark/>
          </w:tcPr>
          <w:p w14:paraId="1405B4D2" w14:textId="77777777" w:rsidR="00505C21" w:rsidRPr="00BE629A" w:rsidRDefault="00505C21" w:rsidP="00A4771D">
            <w:pPr>
              <w:jc w:val="center"/>
              <w:rPr>
                <w:rFonts w:ascii="Arial" w:hAnsi="Arial" w:cs="Arial"/>
                <w:sz w:val="20"/>
              </w:rPr>
            </w:pPr>
            <w:r w:rsidRPr="00BE629A">
              <w:rPr>
                <w:rFonts w:ascii="Arial" w:hAnsi="Arial" w:cs="Arial"/>
                <w:sz w:val="20"/>
              </w:rPr>
              <w:t>Jarovce</w:t>
            </w:r>
          </w:p>
        </w:tc>
        <w:tc>
          <w:tcPr>
            <w:tcW w:w="3302" w:type="dxa"/>
            <w:tcBorders>
              <w:top w:val="nil"/>
              <w:left w:val="nil"/>
              <w:bottom w:val="single" w:sz="4" w:space="0" w:color="auto"/>
              <w:right w:val="single" w:sz="4" w:space="0" w:color="auto"/>
            </w:tcBorders>
            <w:shd w:val="clear" w:color="auto" w:fill="auto"/>
            <w:noWrap/>
            <w:vAlign w:val="bottom"/>
            <w:hideMark/>
          </w:tcPr>
          <w:p w14:paraId="39F69263" w14:textId="77777777" w:rsidR="00505C21" w:rsidRPr="00BE629A" w:rsidRDefault="00505C21" w:rsidP="00A4771D">
            <w:pPr>
              <w:rPr>
                <w:rFonts w:ascii="Arial" w:hAnsi="Arial" w:cs="Arial"/>
                <w:sz w:val="20"/>
              </w:rPr>
            </w:pPr>
            <w:r w:rsidRPr="00BE629A">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auto" w:fill="auto"/>
            <w:noWrap/>
            <w:vAlign w:val="bottom"/>
            <w:hideMark/>
          </w:tcPr>
          <w:p w14:paraId="435ABF59" w14:textId="77777777" w:rsidR="00505C21" w:rsidRPr="00BE629A" w:rsidRDefault="00505C21" w:rsidP="00A4771D">
            <w:pPr>
              <w:jc w:val="right"/>
              <w:rPr>
                <w:rFonts w:ascii="Arial" w:hAnsi="Arial" w:cs="Arial"/>
                <w:sz w:val="20"/>
              </w:rPr>
            </w:pPr>
            <w:r w:rsidRPr="00BE629A">
              <w:rPr>
                <w:rFonts w:ascii="Arial" w:hAnsi="Arial" w:cs="Arial"/>
                <w:sz w:val="20"/>
              </w:rPr>
              <w:t>1 577</w:t>
            </w:r>
          </w:p>
        </w:tc>
        <w:tc>
          <w:tcPr>
            <w:tcW w:w="680" w:type="dxa"/>
            <w:tcBorders>
              <w:top w:val="nil"/>
              <w:left w:val="nil"/>
              <w:bottom w:val="single" w:sz="4" w:space="0" w:color="auto"/>
              <w:right w:val="single" w:sz="4" w:space="0" w:color="auto"/>
            </w:tcBorders>
            <w:shd w:val="clear" w:color="auto" w:fill="auto"/>
            <w:noWrap/>
            <w:vAlign w:val="bottom"/>
            <w:hideMark/>
          </w:tcPr>
          <w:p w14:paraId="0B6B9BF1"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3A4A2187"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48F4FBA1"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7966232E" w14:textId="77777777" w:rsidR="00505C21" w:rsidRPr="00BE629A" w:rsidRDefault="00505C21" w:rsidP="00A4771D">
            <w:pPr>
              <w:jc w:val="right"/>
              <w:rPr>
                <w:rFonts w:ascii="Arial" w:hAnsi="Arial" w:cs="Arial"/>
                <w:sz w:val="20"/>
              </w:rPr>
            </w:pPr>
          </w:p>
        </w:tc>
      </w:tr>
      <w:tr w:rsidR="00505C21" w:rsidRPr="00BE629A" w14:paraId="6B2892BD" w14:textId="77777777" w:rsidTr="00505C21">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AAC18CB"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8" w:space="0" w:color="auto"/>
              <w:right w:val="single" w:sz="4" w:space="0" w:color="auto"/>
            </w:tcBorders>
            <w:shd w:val="clear" w:color="000000" w:fill="92D050"/>
            <w:noWrap/>
            <w:vAlign w:val="bottom"/>
            <w:hideMark/>
          </w:tcPr>
          <w:p w14:paraId="773FF99C" w14:textId="77777777" w:rsidR="00505C21" w:rsidRPr="00BE629A" w:rsidRDefault="00505C21" w:rsidP="00A4771D">
            <w:pPr>
              <w:jc w:val="center"/>
              <w:rPr>
                <w:rFonts w:ascii="Arial" w:hAnsi="Arial" w:cs="Arial"/>
                <w:sz w:val="20"/>
              </w:rPr>
            </w:pPr>
            <w:r w:rsidRPr="00BE629A">
              <w:rPr>
                <w:rFonts w:ascii="Arial" w:hAnsi="Arial" w:cs="Arial"/>
                <w:sz w:val="20"/>
              </w:rPr>
              <w:t>z/17/60</w:t>
            </w:r>
          </w:p>
        </w:tc>
        <w:tc>
          <w:tcPr>
            <w:tcW w:w="1172" w:type="dxa"/>
            <w:tcBorders>
              <w:top w:val="nil"/>
              <w:left w:val="nil"/>
              <w:bottom w:val="single" w:sz="8" w:space="0" w:color="auto"/>
              <w:right w:val="single" w:sz="4" w:space="0" w:color="auto"/>
            </w:tcBorders>
            <w:shd w:val="clear" w:color="auto" w:fill="auto"/>
            <w:noWrap/>
            <w:vAlign w:val="bottom"/>
            <w:hideMark/>
          </w:tcPr>
          <w:p w14:paraId="6C57DC04" w14:textId="77777777" w:rsidR="00505C21" w:rsidRPr="00BE629A" w:rsidRDefault="00505C21" w:rsidP="00A4771D">
            <w:pPr>
              <w:jc w:val="center"/>
              <w:rPr>
                <w:rFonts w:ascii="Arial" w:hAnsi="Arial" w:cs="Arial"/>
                <w:sz w:val="20"/>
              </w:rPr>
            </w:pPr>
            <w:r w:rsidRPr="00BE629A">
              <w:rPr>
                <w:rFonts w:ascii="Arial" w:hAnsi="Arial" w:cs="Arial"/>
                <w:sz w:val="20"/>
              </w:rPr>
              <w:t>Čuňovo</w:t>
            </w:r>
          </w:p>
        </w:tc>
        <w:tc>
          <w:tcPr>
            <w:tcW w:w="3302" w:type="dxa"/>
            <w:tcBorders>
              <w:top w:val="nil"/>
              <w:left w:val="nil"/>
              <w:bottom w:val="single" w:sz="8" w:space="0" w:color="auto"/>
              <w:right w:val="single" w:sz="4" w:space="0" w:color="auto"/>
            </w:tcBorders>
            <w:shd w:val="clear" w:color="auto" w:fill="auto"/>
            <w:noWrap/>
            <w:vAlign w:val="bottom"/>
            <w:hideMark/>
          </w:tcPr>
          <w:p w14:paraId="01A07985" w14:textId="77777777" w:rsidR="00505C21" w:rsidRPr="00BE629A" w:rsidRDefault="00505C21" w:rsidP="00A4771D">
            <w:pPr>
              <w:rPr>
                <w:rFonts w:ascii="Arial" w:hAnsi="Arial" w:cs="Arial"/>
                <w:sz w:val="20"/>
              </w:rPr>
            </w:pPr>
            <w:r w:rsidRPr="00BE629A">
              <w:rPr>
                <w:rFonts w:ascii="Arial" w:hAnsi="Arial" w:cs="Arial"/>
                <w:sz w:val="20"/>
              </w:rPr>
              <w:t>orez kríkov do 1,5m</w:t>
            </w:r>
          </w:p>
        </w:tc>
        <w:tc>
          <w:tcPr>
            <w:tcW w:w="760" w:type="dxa"/>
            <w:tcBorders>
              <w:top w:val="nil"/>
              <w:left w:val="nil"/>
              <w:bottom w:val="single" w:sz="8" w:space="0" w:color="auto"/>
              <w:right w:val="single" w:sz="4" w:space="0" w:color="auto"/>
            </w:tcBorders>
            <w:shd w:val="clear" w:color="auto" w:fill="auto"/>
            <w:noWrap/>
            <w:vAlign w:val="bottom"/>
            <w:hideMark/>
          </w:tcPr>
          <w:p w14:paraId="0462A4BC" w14:textId="77777777" w:rsidR="00505C21" w:rsidRPr="00BE629A" w:rsidRDefault="00505C21" w:rsidP="00A4771D">
            <w:pPr>
              <w:jc w:val="right"/>
              <w:rPr>
                <w:rFonts w:ascii="Arial" w:hAnsi="Arial" w:cs="Arial"/>
                <w:sz w:val="20"/>
              </w:rPr>
            </w:pPr>
            <w:r w:rsidRPr="00BE629A">
              <w:rPr>
                <w:rFonts w:ascii="Arial" w:hAnsi="Arial" w:cs="Arial"/>
                <w:sz w:val="20"/>
              </w:rPr>
              <w:t>671</w:t>
            </w:r>
          </w:p>
        </w:tc>
        <w:tc>
          <w:tcPr>
            <w:tcW w:w="680" w:type="dxa"/>
            <w:tcBorders>
              <w:top w:val="nil"/>
              <w:left w:val="nil"/>
              <w:bottom w:val="single" w:sz="8" w:space="0" w:color="auto"/>
              <w:right w:val="single" w:sz="4" w:space="0" w:color="auto"/>
            </w:tcBorders>
            <w:shd w:val="clear" w:color="auto" w:fill="auto"/>
            <w:noWrap/>
            <w:vAlign w:val="bottom"/>
            <w:hideMark/>
          </w:tcPr>
          <w:p w14:paraId="5756635D"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8" w:space="0" w:color="auto"/>
              <w:right w:val="single" w:sz="4" w:space="0" w:color="auto"/>
            </w:tcBorders>
            <w:shd w:val="clear" w:color="auto" w:fill="FFFF00"/>
            <w:noWrap/>
            <w:vAlign w:val="bottom"/>
          </w:tcPr>
          <w:p w14:paraId="282ECC6C" w14:textId="77777777" w:rsidR="00505C21" w:rsidRPr="00BE629A" w:rsidRDefault="00505C21" w:rsidP="00A4771D">
            <w:pPr>
              <w:jc w:val="right"/>
              <w:rPr>
                <w:rFonts w:ascii="Arial" w:hAnsi="Arial" w:cs="Arial"/>
                <w:sz w:val="20"/>
              </w:rPr>
            </w:pPr>
          </w:p>
        </w:tc>
        <w:tc>
          <w:tcPr>
            <w:tcW w:w="1120" w:type="dxa"/>
            <w:tcBorders>
              <w:top w:val="nil"/>
              <w:left w:val="nil"/>
              <w:bottom w:val="single" w:sz="8" w:space="0" w:color="auto"/>
              <w:right w:val="single" w:sz="4" w:space="0" w:color="auto"/>
            </w:tcBorders>
            <w:shd w:val="clear" w:color="auto" w:fill="auto"/>
            <w:noWrap/>
            <w:vAlign w:val="bottom"/>
            <w:hideMark/>
          </w:tcPr>
          <w:p w14:paraId="26651976"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8" w:space="0" w:color="auto"/>
              <w:right w:val="single" w:sz="8" w:space="0" w:color="auto"/>
            </w:tcBorders>
            <w:shd w:val="clear" w:color="auto" w:fill="auto"/>
            <w:noWrap/>
            <w:vAlign w:val="bottom"/>
          </w:tcPr>
          <w:p w14:paraId="0F8E8F9F" w14:textId="77777777" w:rsidR="00505C21" w:rsidRPr="00BE629A" w:rsidRDefault="00505C21" w:rsidP="00A4771D">
            <w:pPr>
              <w:jc w:val="right"/>
              <w:rPr>
                <w:rFonts w:ascii="Arial" w:hAnsi="Arial" w:cs="Arial"/>
                <w:sz w:val="20"/>
              </w:rPr>
            </w:pPr>
          </w:p>
        </w:tc>
      </w:tr>
      <w:tr w:rsidR="00505C21" w:rsidRPr="00BE629A" w14:paraId="1670EBD1" w14:textId="77777777" w:rsidTr="00505C21">
        <w:trPr>
          <w:trHeight w:val="270"/>
          <w:jc w:val="center"/>
        </w:trPr>
        <w:tc>
          <w:tcPr>
            <w:tcW w:w="1000" w:type="dxa"/>
            <w:tcBorders>
              <w:top w:val="nil"/>
              <w:left w:val="nil"/>
              <w:bottom w:val="nil"/>
              <w:right w:val="nil"/>
            </w:tcBorders>
            <w:shd w:val="clear" w:color="auto" w:fill="auto"/>
            <w:noWrap/>
            <w:vAlign w:val="bottom"/>
            <w:hideMark/>
          </w:tcPr>
          <w:p w14:paraId="0E923D8C" w14:textId="77777777" w:rsidR="00505C21" w:rsidRPr="00BE629A" w:rsidRDefault="00505C21" w:rsidP="00A4771D">
            <w:pPr>
              <w:jc w:val="right"/>
              <w:rPr>
                <w:rFonts w:ascii="Arial" w:hAnsi="Arial" w:cs="Arial"/>
                <w:sz w:val="20"/>
              </w:rPr>
            </w:pPr>
          </w:p>
        </w:tc>
        <w:tc>
          <w:tcPr>
            <w:tcW w:w="926" w:type="dxa"/>
            <w:tcBorders>
              <w:top w:val="nil"/>
              <w:left w:val="nil"/>
              <w:bottom w:val="nil"/>
              <w:right w:val="nil"/>
            </w:tcBorders>
            <w:shd w:val="clear" w:color="auto" w:fill="auto"/>
            <w:noWrap/>
            <w:vAlign w:val="bottom"/>
            <w:hideMark/>
          </w:tcPr>
          <w:p w14:paraId="1B4FD218" w14:textId="77777777" w:rsidR="00505C21" w:rsidRPr="00BE629A" w:rsidRDefault="00505C21" w:rsidP="00A4771D">
            <w:pPr>
              <w:rPr>
                <w:sz w:val="20"/>
              </w:rPr>
            </w:pPr>
          </w:p>
        </w:tc>
        <w:tc>
          <w:tcPr>
            <w:tcW w:w="1172" w:type="dxa"/>
            <w:tcBorders>
              <w:top w:val="nil"/>
              <w:left w:val="nil"/>
              <w:bottom w:val="nil"/>
              <w:right w:val="nil"/>
            </w:tcBorders>
            <w:shd w:val="clear" w:color="auto" w:fill="auto"/>
            <w:noWrap/>
            <w:vAlign w:val="bottom"/>
            <w:hideMark/>
          </w:tcPr>
          <w:p w14:paraId="603B98F7" w14:textId="77777777" w:rsidR="00505C21" w:rsidRPr="00BE629A" w:rsidRDefault="00505C21" w:rsidP="00A4771D">
            <w:pPr>
              <w:rPr>
                <w:sz w:val="20"/>
              </w:rPr>
            </w:pPr>
          </w:p>
        </w:tc>
        <w:tc>
          <w:tcPr>
            <w:tcW w:w="3302" w:type="dxa"/>
            <w:tcBorders>
              <w:top w:val="nil"/>
              <w:left w:val="nil"/>
              <w:bottom w:val="nil"/>
              <w:right w:val="nil"/>
            </w:tcBorders>
            <w:shd w:val="clear" w:color="auto" w:fill="auto"/>
            <w:noWrap/>
            <w:vAlign w:val="bottom"/>
            <w:hideMark/>
          </w:tcPr>
          <w:p w14:paraId="6968290C" w14:textId="77777777" w:rsidR="00505C21" w:rsidRPr="00BE629A" w:rsidRDefault="00505C21" w:rsidP="00A4771D">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5BFBB216" w14:textId="77777777" w:rsidR="00505C21" w:rsidRPr="00BE629A" w:rsidRDefault="00505C21" w:rsidP="00A4771D">
            <w:pPr>
              <w:jc w:val="right"/>
              <w:rPr>
                <w:rFonts w:ascii="Arial" w:hAnsi="Arial" w:cs="Arial"/>
                <w:b/>
                <w:bCs/>
                <w:sz w:val="20"/>
              </w:rPr>
            </w:pPr>
            <w:r w:rsidRPr="00BE629A">
              <w:rPr>
                <w:rFonts w:ascii="Arial" w:hAnsi="Arial" w:cs="Arial"/>
                <w:b/>
                <w:bCs/>
                <w:sz w:val="20"/>
              </w:rPr>
              <w:t>15 023</w:t>
            </w:r>
          </w:p>
        </w:tc>
        <w:tc>
          <w:tcPr>
            <w:tcW w:w="680" w:type="dxa"/>
            <w:tcBorders>
              <w:top w:val="nil"/>
              <w:left w:val="nil"/>
              <w:bottom w:val="single" w:sz="4" w:space="0" w:color="auto"/>
              <w:right w:val="single" w:sz="4" w:space="0" w:color="auto"/>
            </w:tcBorders>
            <w:shd w:val="clear" w:color="auto" w:fill="auto"/>
            <w:noWrap/>
            <w:vAlign w:val="bottom"/>
            <w:hideMark/>
          </w:tcPr>
          <w:p w14:paraId="61EBD214" w14:textId="77777777" w:rsidR="00505C21" w:rsidRPr="00BE629A" w:rsidRDefault="00505C21" w:rsidP="00A4771D">
            <w:pPr>
              <w:jc w:val="right"/>
              <w:rPr>
                <w:rFonts w:ascii="Arial" w:hAnsi="Arial" w:cs="Arial"/>
                <w:b/>
                <w:bCs/>
                <w:sz w:val="20"/>
              </w:rPr>
            </w:pPr>
            <w:r w:rsidRPr="00BE629A">
              <w:rPr>
                <w:rFonts w:ascii="Arial" w:hAnsi="Arial" w:cs="Arial"/>
                <w:b/>
                <w:bCs/>
                <w:sz w:val="20"/>
              </w:rPr>
              <w:t>9 440</w:t>
            </w:r>
          </w:p>
        </w:tc>
        <w:tc>
          <w:tcPr>
            <w:tcW w:w="1000" w:type="dxa"/>
            <w:tcBorders>
              <w:top w:val="nil"/>
              <w:left w:val="nil"/>
              <w:bottom w:val="nil"/>
              <w:right w:val="nil"/>
            </w:tcBorders>
            <w:shd w:val="clear" w:color="auto" w:fill="auto"/>
            <w:noWrap/>
            <w:vAlign w:val="bottom"/>
            <w:hideMark/>
          </w:tcPr>
          <w:p w14:paraId="2EE72C2C" w14:textId="77777777" w:rsidR="00505C21" w:rsidRPr="00BE629A" w:rsidRDefault="00505C21" w:rsidP="00A4771D">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759664D4" w14:textId="77777777" w:rsidR="00505C21" w:rsidRPr="00BE629A" w:rsidRDefault="00505C21" w:rsidP="00A4771D">
            <w:pPr>
              <w:rPr>
                <w:rFonts w:ascii="Arial" w:hAnsi="Arial" w:cs="Arial"/>
                <w:sz w:val="20"/>
              </w:rPr>
            </w:pPr>
            <w:r w:rsidRPr="00BE629A">
              <w:rPr>
                <w:rFonts w:ascii="Arial" w:hAnsi="Arial" w:cs="Arial"/>
                <w:sz w:val="20"/>
              </w:rPr>
              <w:t>Spolu:</w:t>
            </w:r>
          </w:p>
        </w:tc>
        <w:tc>
          <w:tcPr>
            <w:tcW w:w="1060" w:type="dxa"/>
            <w:tcBorders>
              <w:top w:val="nil"/>
              <w:left w:val="single" w:sz="8" w:space="0" w:color="auto"/>
              <w:bottom w:val="single" w:sz="8" w:space="0" w:color="auto"/>
              <w:right w:val="single" w:sz="8" w:space="0" w:color="auto"/>
            </w:tcBorders>
            <w:shd w:val="clear" w:color="000000" w:fill="C0C0C0"/>
            <w:noWrap/>
            <w:vAlign w:val="bottom"/>
          </w:tcPr>
          <w:p w14:paraId="25A718D8" w14:textId="77777777" w:rsidR="00505C21" w:rsidRPr="00BE629A" w:rsidRDefault="00505C21" w:rsidP="00A4771D">
            <w:pPr>
              <w:jc w:val="right"/>
              <w:rPr>
                <w:rFonts w:ascii="Arial" w:hAnsi="Arial" w:cs="Arial"/>
                <w:b/>
                <w:bCs/>
                <w:sz w:val="20"/>
              </w:rPr>
            </w:pPr>
          </w:p>
        </w:tc>
      </w:tr>
    </w:tbl>
    <w:p w14:paraId="05136022" w14:textId="77777777" w:rsidR="00505C21" w:rsidRDefault="00505C21" w:rsidP="00505C21"/>
    <w:tbl>
      <w:tblPr>
        <w:tblW w:w="12260" w:type="dxa"/>
        <w:jc w:val="center"/>
        <w:tblCellMar>
          <w:left w:w="70" w:type="dxa"/>
          <w:right w:w="70" w:type="dxa"/>
        </w:tblCellMar>
        <w:tblLook w:val="04A0" w:firstRow="1" w:lastRow="0" w:firstColumn="1" w:lastColumn="0" w:noHBand="0" w:noVBand="1"/>
      </w:tblPr>
      <w:tblGrid>
        <w:gridCol w:w="792"/>
        <w:gridCol w:w="4260"/>
        <w:gridCol w:w="1660"/>
        <w:gridCol w:w="1400"/>
        <w:gridCol w:w="1260"/>
        <w:gridCol w:w="1560"/>
        <w:gridCol w:w="1340"/>
      </w:tblGrid>
      <w:tr w:rsidR="00505C21" w:rsidRPr="00BE629A" w14:paraId="6DB52223" w14:textId="77777777" w:rsidTr="00A4771D">
        <w:trPr>
          <w:trHeight w:val="300"/>
          <w:jc w:val="center"/>
        </w:trPr>
        <w:tc>
          <w:tcPr>
            <w:tcW w:w="780" w:type="dxa"/>
            <w:tcBorders>
              <w:top w:val="nil"/>
              <w:left w:val="nil"/>
              <w:bottom w:val="nil"/>
              <w:right w:val="nil"/>
            </w:tcBorders>
            <w:shd w:val="clear" w:color="auto" w:fill="auto"/>
            <w:noWrap/>
            <w:vAlign w:val="bottom"/>
            <w:hideMark/>
          </w:tcPr>
          <w:p w14:paraId="535BBC76" w14:textId="77777777" w:rsidR="00505C21" w:rsidRPr="00BE629A" w:rsidRDefault="00505C21" w:rsidP="00A4771D">
            <w:pPr>
              <w:rPr>
                <w:sz w:val="20"/>
              </w:rPr>
            </w:pPr>
          </w:p>
        </w:tc>
        <w:tc>
          <w:tcPr>
            <w:tcW w:w="4260" w:type="dxa"/>
            <w:tcBorders>
              <w:top w:val="single" w:sz="8" w:space="0" w:color="auto"/>
              <w:left w:val="single" w:sz="8" w:space="0" w:color="auto"/>
              <w:bottom w:val="single" w:sz="8" w:space="0" w:color="auto"/>
              <w:right w:val="nil"/>
            </w:tcBorders>
            <w:shd w:val="clear" w:color="000000" w:fill="C0C0C0"/>
            <w:vAlign w:val="center"/>
            <w:hideMark/>
          </w:tcPr>
          <w:p w14:paraId="0159D8FB" w14:textId="77777777" w:rsidR="00505C21" w:rsidRPr="00BE629A" w:rsidRDefault="00505C21" w:rsidP="00A4771D">
            <w:pPr>
              <w:jc w:val="center"/>
              <w:rPr>
                <w:rFonts w:ascii="Arial CE" w:hAnsi="Arial CE"/>
                <w:b/>
                <w:bCs/>
                <w:sz w:val="20"/>
              </w:rPr>
            </w:pPr>
            <w:r w:rsidRPr="00BE629A">
              <w:rPr>
                <w:rFonts w:ascii="Arial CE" w:hAnsi="Arial CE"/>
                <w:b/>
                <w:bCs/>
                <w:sz w:val="20"/>
              </w:rPr>
              <w:t>Zalievanie zelene</w:t>
            </w:r>
          </w:p>
        </w:tc>
        <w:tc>
          <w:tcPr>
            <w:tcW w:w="1660" w:type="dxa"/>
            <w:tcBorders>
              <w:top w:val="single" w:sz="8" w:space="0" w:color="auto"/>
              <w:left w:val="nil"/>
              <w:bottom w:val="single" w:sz="8" w:space="0" w:color="auto"/>
              <w:right w:val="nil"/>
            </w:tcBorders>
            <w:shd w:val="clear" w:color="000000" w:fill="C0C0C0"/>
            <w:vAlign w:val="center"/>
            <w:hideMark/>
          </w:tcPr>
          <w:p w14:paraId="6EE5CE0D" w14:textId="77777777" w:rsidR="00505C21" w:rsidRPr="00BE629A" w:rsidRDefault="00505C21" w:rsidP="00A4771D">
            <w:pPr>
              <w:jc w:val="center"/>
              <w:rPr>
                <w:rFonts w:ascii="Arial CE" w:hAnsi="Arial CE"/>
                <w:b/>
                <w:bCs/>
                <w:sz w:val="20"/>
              </w:rPr>
            </w:pPr>
            <w:r w:rsidRPr="00BE629A">
              <w:rPr>
                <w:rFonts w:ascii="Arial CE" w:hAnsi="Arial CE"/>
                <w:b/>
                <w:bCs/>
                <w:sz w:val="20"/>
              </w:rPr>
              <w:t> </w:t>
            </w:r>
          </w:p>
        </w:tc>
        <w:tc>
          <w:tcPr>
            <w:tcW w:w="14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011EC3C3" w14:textId="77777777" w:rsidR="00505C21" w:rsidRPr="00BE629A" w:rsidRDefault="00505C21" w:rsidP="00A4771D">
            <w:pPr>
              <w:jc w:val="center"/>
              <w:rPr>
                <w:rFonts w:ascii="Arial CE" w:hAnsi="Arial CE"/>
                <w:b/>
                <w:bCs/>
                <w:sz w:val="20"/>
              </w:rPr>
            </w:pPr>
            <w:r w:rsidRPr="00BE629A">
              <w:rPr>
                <w:rFonts w:ascii="Arial CE" w:hAnsi="Arial CE"/>
                <w:b/>
                <w:bCs/>
                <w:sz w:val="20"/>
              </w:rPr>
              <w:t>Objem za celé obdobie</w:t>
            </w:r>
          </w:p>
        </w:tc>
        <w:tc>
          <w:tcPr>
            <w:tcW w:w="1260" w:type="dxa"/>
            <w:vMerge w:val="restart"/>
            <w:tcBorders>
              <w:top w:val="single" w:sz="8" w:space="0" w:color="auto"/>
              <w:left w:val="nil"/>
              <w:bottom w:val="nil"/>
              <w:right w:val="nil"/>
            </w:tcBorders>
            <w:shd w:val="clear" w:color="000000" w:fill="C0C0C0"/>
            <w:vAlign w:val="center"/>
            <w:hideMark/>
          </w:tcPr>
          <w:p w14:paraId="1448B23C" w14:textId="77777777" w:rsidR="00505C21" w:rsidRPr="00BE629A" w:rsidRDefault="00505C21" w:rsidP="00A4771D">
            <w:pPr>
              <w:jc w:val="center"/>
              <w:rPr>
                <w:rFonts w:ascii="Arial CE" w:hAnsi="Arial CE"/>
                <w:b/>
                <w:bCs/>
                <w:sz w:val="20"/>
              </w:rPr>
            </w:pPr>
            <w:r w:rsidRPr="00BE629A">
              <w:rPr>
                <w:rFonts w:ascii="Arial CE" w:hAnsi="Arial CE"/>
                <w:b/>
                <w:bCs/>
                <w:sz w:val="20"/>
              </w:rPr>
              <w:t>Merná jednotka</w:t>
            </w:r>
          </w:p>
        </w:tc>
        <w:tc>
          <w:tcPr>
            <w:tcW w:w="1560" w:type="dxa"/>
            <w:vMerge w:val="restart"/>
            <w:tcBorders>
              <w:top w:val="single" w:sz="8" w:space="0" w:color="auto"/>
              <w:left w:val="single" w:sz="8" w:space="0" w:color="auto"/>
              <w:bottom w:val="nil"/>
              <w:right w:val="single" w:sz="8" w:space="0" w:color="auto"/>
            </w:tcBorders>
            <w:shd w:val="clear" w:color="000000" w:fill="C0C0C0"/>
            <w:vAlign w:val="center"/>
            <w:hideMark/>
          </w:tcPr>
          <w:p w14:paraId="43EA6996" w14:textId="77777777" w:rsidR="00505C21" w:rsidRPr="00BE629A" w:rsidRDefault="00505C21" w:rsidP="00A4771D">
            <w:pPr>
              <w:jc w:val="center"/>
              <w:rPr>
                <w:rFonts w:ascii="Arial CE" w:hAnsi="Arial CE"/>
                <w:b/>
                <w:bCs/>
                <w:sz w:val="18"/>
                <w:szCs w:val="18"/>
              </w:rPr>
            </w:pPr>
            <w:r w:rsidRPr="00BE629A">
              <w:rPr>
                <w:rFonts w:ascii="Arial CE" w:hAnsi="Arial CE"/>
                <w:b/>
                <w:bCs/>
                <w:sz w:val="18"/>
                <w:szCs w:val="18"/>
              </w:rPr>
              <w:t>Jednotková cena</w:t>
            </w:r>
            <w:r w:rsidRPr="00BE629A">
              <w:rPr>
                <w:rFonts w:ascii="Arial CE" w:hAnsi="Arial CE"/>
                <w:b/>
                <w:bCs/>
                <w:sz w:val="18"/>
                <w:szCs w:val="18"/>
              </w:rPr>
              <w:br/>
              <w:t>( EUR bez DPH )</w:t>
            </w:r>
          </w:p>
        </w:tc>
        <w:tc>
          <w:tcPr>
            <w:tcW w:w="1340" w:type="dxa"/>
            <w:vMerge w:val="restart"/>
            <w:tcBorders>
              <w:top w:val="single" w:sz="8" w:space="0" w:color="auto"/>
              <w:left w:val="single" w:sz="8" w:space="0" w:color="auto"/>
              <w:bottom w:val="nil"/>
              <w:right w:val="single" w:sz="8" w:space="0" w:color="auto"/>
            </w:tcBorders>
            <w:shd w:val="clear" w:color="000000" w:fill="C0C0C0"/>
            <w:vAlign w:val="center"/>
            <w:hideMark/>
          </w:tcPr>
          <w:p w14:paraId="12E170E8" w14:textId="77777777" w:rsidR="00505C21" w:rsidRPr="00BE629A" w:rsidRDefault="00505C21" w:rsidP="00A4771D">
            <w:pPr>
              <w:jc w:val="center"/>
              <w:rPr>
                <w:rFonts w:ascii="Arial CE" w:hAnsi="Arial CE"/>
                <w:b/>
                <w:bCs/>
                <w:sz w:val="18"/>
                <w:szCs w:val="18"/>
              </w:rPr>
            </w:pPr>
            <w:r w:rsidRPr="00BE629A">
              <w:rPr>
                <w:rFonts w:ascii="Arial CE" w:hAnsi="Arial CE"/>
                <w:b/>
                <w:bCs/>
                <w:sz w:val="18"/>
                <w:szCs w:val="18"/>
              </w:rPr>
              <w:t>Obrat( EUR bez DPH )</w:t>
            </w:r>
          </w:p>
        </w:tc>
      </w:tr>
      <w:tr w:rsidR="00505C21" w:rsidRPr="00BE629A" w14:paraId="6ED3E2BF" w14:textId="77777777" w:rsidTr="00A4771D">
        <w:trPr>
          <w:trHeight w:val="300"/>
          <w:jc w:val="center"/>
        </w:trPr>
        <w:tc>
          <w:tcPr>
            <w:tcW w:w="780" w:type="dxa"/>
            <w:vMerge w:val="restart"/>
            <w:tcBorders>
              <w:top w:val="single" w:sz="8" w:space="0" w:color="auto"/>
              <w:left w:val="single" w:sz="8" w:space="0" w:color="auto"/>
              <w:bottom w:val="single" w:sz="4" w:space="0" w:color="000000"/>
              <w:right w:val="single" w:sz="8" w:space="0" w:color="auto"/>
            </w:tcBorders>
            <w:shd w:val="clear" w:color="000000" w:fill="C0C0C0"/>
            <w:vAlign w:val="center"/>
            <w:hideMark/>
          </w:tcPr>
          <w:p w14:paraId="58EB78D9" w14:textId="77777777" w:rsidR="00505C21" w:rsidRPr="00BE629A" w:rsidRDefault="00505C21" w:rsidP="00A4771D">
            <w:pPr>
              <w:jc w:val="center"/>
              <w:rPr>
                <w:rFonts w:ascii="Arial CE" w:hAnsi="Arial CE"/>
                <w:b/>
                <w:bCs/>
                <w:i/>
                <w:iCs/>
                <w:sz w:val="20"/>
              </w:rPr>
            </w:pPr>
            <w:r w:rsidRPr="00BE629A">
              <w:rPr>
                <w:rFonts w:ascii="Arial CE" w:hAnsi="Arial CE"/>
                <w:b/>
                <w:bCs/>
                <w:i/>
                <w:iCs/>
                <w:sz w:val="20"/>
              </w:rPr>
              <w:t>Oblasť</w:t>
            </w:r>
          </w:p>
        </w:tc>
        <w:tc>
          <w:tcPr>
            <w:tcW w:w="4260" w:type="dxa"/>
            <w:tcBorders>
              <w:top w:val="nil"/>
              <w:left w:val="nil"/>
              <w:bottom w:val="single" w:sz="4" w:space="0" w:color="auto"/>
              <w:right w:val="single" w:sz="8" w:space="0" w:color="auto"/>
            </w:tcBorders>
            <w:shd w:val="clear" w:color="000000" w:fill="C0C0C0"/>
            <w:vAlign w:val="center"/>
            <w:hideMark/>
          </w:tcPr>
          <w:p w14:paraId="5C87F878" w14:textId="77777777" w:rsidR="00505C21" w:rsidRPr="00BE629A" w:rsidRDefault="00505C21" w:rsidP="00A4771D">
            <w:pPr>
              <w:jc w:val="center"/>
              <w:rPr>
                <w:rFonts w:ascii="Arial CE" w:hAnsi="Arial CE"/>
                <w:b/>
                <w:bCs/>
                <w:i/>
                <w:iCs/>
                <w:sz w:val="20"/>
              </w:rPr>
            </w:pPr>
            <w:r w:rsidRPr="00BE629A">
              <w:rPr>
                <w:rFonts w:ascii="Arial CE" w:hAnsi="Arial CE"/>
                <w:b/>
                <w:bCs/>
                <w:i/>
                <w:iCs/>
                <w:sz w:val="20"/>
              </w:rPr>
              <w:t>apríl, máj, jún, september, október</w:t>
            </w:r>
          </w:p>
        </w:tc>
        <w:tc>
          <w:tcPr>
            <w:tcW w:w="1660" w:type="dxa"/>
            <w:tcBorders>
              <w:top w:val="nil"/>
              <w:left w:val="nil"/>
              <w:bottom w:val="single" w:sz="4" w:space="0" w:color="auto"/>
              <w:right w:val="nil"/>
            </w:tcBorders>
            <w:shd w:val="clear" w:color="000000" w:fill="C0C0C0"/>
            <w:noWrap/>
            <w:vAlign w:val="center"/>
            <w:hideMark/>
          </w:tcPr>
          <w:p w14:paraId="6753F30D" w14:textId="77777777" w:rsidR="00505C21" w:rsidRPr="00BE629A" w:rsidRDefault="00505C21" w:rsidP="00A4771D">
            <w:pPr>
              <w:jc w:val="center"/>
              <w:rPr>
                <w:rFonts w:ascii="Arial CE" w:hAnsi="Arial CE"/>
                <w:b/>
                <w:bCs/>
                <w:i/>
                <w:iCs/>
                <w:sz w:val="20"/>
              </w:rPr>
            </w:pPr>
            <w:r w:rsidRPr="00BE629A">
              <w:rPr>
                <w:rFonts w:ascii="Arial CE" w:hAnsi="Arial CE"/>
                <w:b/>
                <w:bCs/>
                <w:i/>
                <w:iCs/>
                <w:sz w:val="20"/>
              </w:rPr>
              <w:t>júl, august</w:t>
            </w:r>
          </w:p>
        </w:tc>
        <w:tc>
          <w:tcPr>
            <w:tcW w:w="1400" w:type="dxa"/>
            <w:vMerge/>
            <w:tcBorders>
              <w:top w:val="single" w:sz="8" w:space="0" w:color="auto"/>
              <w:left w:val="single" w:sz="8" w:space="0" w:color="auto"/>
              <w:bottom w:val="single" w:sz="8" w:space="0" w:color="000000"/>
              <w:right w:val="single" w:sz="8" w:space="0" w:color="auto"/>
            </w:tcBorders>
            <w:vAlign w:val="center"/>
            <w:hideMark/>
          </w:tcPr>
          <w:p w14:paraId="1AA0234D" w14:textId="77777777" w:rsidR="00505C21" w:rsidRPr="00BE629A" w:rsidRDefault="00505C21" w:rsidP="00A4771D">
            <w:pPr>
              <w:rPr>
                <w:rFonts w:ascii="Arial CE" w:hAnsi="Arial CE"/>
                <w:b/>
                <w:bCs/>
                <w:sz w:val="20"/>
              </w:rPr>
            </w:pPr>
          </w:p>
        </w:tc>
        <w:tc>
          <w:tcPr>
            <w:tcW w:w="1260" w:type="dxa"/>
            <w:vMerge/>
            <w:tcBorders>
              <w:top w:val="single" w:sz="8" w:space="0" w:color="auto"/>
              <w:left w:val="nil"/>
              <w:bottom w:val="nil"/>
              <w:right w:val="nil"/>
            </w:tcBorders>
            <w:vAlign w:val="center"/>
            <w:hideMark/>
          </w:tcPr>
          <w:p w14:paraId="0C76F1D4" w14:textId="77777777" w:rsidR="00505C21" w:rsidRPr="00BE629A" w:rsidRDefault="00505C21" w:rsidP="00A4771D">
            <w:pPr>
              <w:rPr>
                <w:rFonts w:ascii="Arial CE" w:hAnsi="Arial CE"/>
                <w:b/>
                <w:bCs/>
                <w:sz w:val="20"/>
              </w:rPr>
            </w:pPr>
          </w:p>
        </w:tc>
        <w:tc>
          <w:tcPr>
            <w:tcW w:w="1560" w:type="dxa"/>
            <w:vMerge/>
            <w:tcBorders>
              <w:top w:val="single" w:sz="8" w:space="0" w:color="auto"/>
              <w:left w:val="single" w:sz="8" w:space="0" w:color="auto"/>
              <w:bottom w:val="nil"/>
              <w:right w:val="single" w:sz="8" w:space="0" w:color="auto"/>
            </w:tcBorders>
            <w:vAlign w:val="center"/>
            <w:hideMark/>
          </w:tcPr>
          <w:p w14:paraId="4A2815FA" w14:textId="77777777" w:rsidR="00505C21" w:rsidRPr="00BE629A" w:rsidRDefault="00505C21" w:rsidP="00A4771D">
            <w:pPr>
              <w:rPr>
                <w:rFonts w:ascii="Arial CE" w:hAnsi="Arial CE"/>
                <w:b/>
                <w:bCs/>
                <w:sz w:val="18"/>
                <w:szCs w:val="18"/>
              </w:rPr>
            </w:pPr>
          </w:p>
        </w:tc>
        <w:tc>
          <w:tcPr>
            <w:tcW w:w="1340" w:type="dxa"/>
            <w:vMerge/>
            <w:tcBorders>
              <w:top w:val="single" w:sz="8" w:space="0" w:color="auto"/>
              <w:left w:val="single" w:sz="8" w:space="0" w:color="auto"/>
              <w:bottom w:val="nil"/>
              <w:right w:val="single" w:sz="8" w:space="0" w:color="auto"/>
            </w:tcBorders>
            <w:vAlign w:val="center"/>
            <w:hideMark/>
          </w:tcPr>
          <w:p w14:paraId="7EDFE7FD" w14:textId="77777777" w:rsidR="00505C21" w:rsidRPr="00BE629A" w:rsidRDefault="00505C21" w:rsidP="00A4771D">
            <w:pPr>
              <w:rPr>
                <w:rFonts w:ascii="Arial CE" w:hAnsi="Arial CE"/>
                <w:b/>
                <w:bCs/>
                <w:sz w:val="18"/>
                <w:szCs w:val="18"/>
              </w:rPr>
            </w:pPr>
          </w:p>
        </w:tc>
      </w:tr>
      <w:tr w:rsidR="00505C21" w:rsidRPr="00BE629A" w14:paraId="0F590FF3" w14:textId="77777777" w:rsidTr="00A4771D">
        <w:trPr>
          <w:trHeight w:val="720"/>
          <w:jc w:val="center"/>
        </w:trPr>
        <w:tc>
          <w:tcPr>
            <w:tcW w:w="780" w:type="dxa"/>
            <w:vMerge/>
            <w:tcBorders>
              <w:top w:val="single" w:sz="8" w:space="0" w:color="auto"/>
              <w:left w:val="single" w:sz="8" w:space="0" w:color="auto"/>
              <w:bottom w:val="single" w:sz="4" w:space="0" w:color="000000"/>
              <w:right w:val="single" w:sz="8" w:space="0" w:color="auto"/>
            </w:tcBorders>
            <w:vAlign w:val="center"/>
            <w:hideMark/>
          </w:tcPr>
          <w:p w14:paraId="51AEB3BE" w14:textId="77777777" w:rsidR="00505C21" w:rsidRPr="00BE629A" w:rsidRDefault="00505C21" w:rsidP="00A4771D">
            <w:pPr>
              <w:rPr>
                <w:rFonts w:ascii="Arial CE" w:hAnsi="Arial CE"/>
                <w:b/>
                <w:bCs/>
                <w:i/>
                <w:iCs/>
                <w:sz w:val="20"/>
              </w:rPr>
            </w:pPr>
          </w:p>
        </w:tc>
        <w:tc>
          <w:tcPr>
            <w:tcW w:w="4260" w:type="dxa"/>
            <w:tcBorders>
              <w:top w:val="nil"/>
              <w:left w:val="nil"/>
              <w:bottom w:val="single" w:sz="8" w:space="0" w:color="auto"/>
              <w:right w:val="single" w:sz="8" w:space="0" w:color="auto"/>
            </w:tcBorders>
            <w:shd w:val="clear" w:color="000000" w:fill="C0C0C0"/>
            <w:noWrap/>
            <w:vAlign w:val="center"/>
            <w:hideMark/>
          </w:tcPr>
          <w:p w14:paraId="363271B1" w14:textId="77777777" w:rsidR="00505C21" w:rsidRPr="00BE629A" w:rsidRDefault="00505C21" w:rsidP="00A4771D">
            <w:pPr>
              <w:jc w:val="center"/>
              <w:rPr>
                <w:rFonts w:ascii="Arial CE" w:hAnsi="Arial CE"/>
                <w:b/>
                <w:bCs/>
                <w:i/>
                <w:iCs/>
                <w:sz w:val="18"/>
                <w:szCs w:val="18"/>
              </w:rPr>
            </w:pPr>
            <w:r w:rsidRPr="00BE629A">
              <w:rPr>
                <w:rFonts w:ascii="Arial CE" w:hAnsi="Arial CE"/>
                <w:b/>
                <w:bCs/>
                <w:i/>
                <w:iCs/>
                <w:sz w:val="18"/>
                <w:szCs w:val="18"/>
              </w:rPr>
              <w:t>2x týždenne (pondelok a piatok)</w:t>
            </w:r>
          </w:p>
        </w:tc>
        <w:tc>
          <w:tcPr>
            <w:tcW w:w="1660" w:type="dxa"/>
            <w:tcBorders>
              <w:top w:val="nil"/>
              <w:left w:val="nil"/>
              <w:bottom w:val="nil"/>
              <w:right w:val="nil"/>
            </w:tcBorders>
            <w:shd w:val="clear" w:color="000000" w:fill="C0C0C0"/>
            <w:vAlign w:val="center"/>
            <w:hideMark/>
          </w:tcPr>
          <w:p w14:paraId="48405BD5" w14:textId="77777777" w:rsidR="00505C21" w:rsidRPr="00BE629A" w:rsidRDefault="00505C21" w:rsidP="00A4771D">
            <w:pPr>
              <w:rPr>
                <w:rFonts w:ascii="Arial CE" w:hAnsi="Arial CE"/>
                <w:b/>
                <w:bCs/>
                <w:i/>
                <w:iCs/>
                <w:sz w:val="18"/>
                <w:szCs w:val="18"/>
              </w:rPr>
            </w:pPr>
            <w:r w:rsidRPr="00BE629A">
              <w:rPr>
                <w:rFonts w:ascii="Arial CE" w:hAnsi="Arial CE"/>
                <w:b/>
                <w:bCs/>
                <w:i/>
                <w:iCs/>
                <w:sz w:val="18"/>
                <w:szCs w:val="18"/>
              </w:rPr>
              <w:t>3x za týždeň (pondelok, streda, piatok)</w:t>
            </w:r>
          </w:p>
        </w:tc>
        <w:tc>
          <w:tcPr>
            <w:tcW w:w="1400" w:type="dxa"/>
            <w:vMerge/>
            <w:tcBorders>
              <w:top w:val="single" w:sz="8" w:space="0" w:color="auto"/>
              <w:left w:val="single" w:sz="8" w:space="0" w:color="auto"/>
              <w:bottom w:val="single" w:sz="8" w:space="0" w:color="000000"/>
              <w:right w:val="single" w:sz="8" w:space="0" w:color="auto"/>
            </w:tcBorders>
            <w:vAlign w:val="center"/>
            <w:hideMark/>
          </w:tcPr>
          <w:p w14:paraId="680FCD9F" w14:textId="77777777" w:rsidR="00505C21" w:rsidRPr="00BE629A" w:rsidRDefault="00505C21" w:rsidP="00A4771D">
            <w:pPr>
              <w:rPr>
                <w:rFonts w:ascii="Arial CE" w:hAnsi="Arial CE"/>
                <w:b/>
                <w:bCs/>
                <w:sz w:val="20"/>
              </w:rPr>
            </w:pPr>
          </w:p>
        </w:tc>
        <w:tc>
          <w:tcPr>
            <w:tcW w:w="1260" w:type="dxa"/>
            <w:vMerge/>
            <w:tcBorders>
              <w:top w:val="single" w:sz="8" w:space="0" w:color="auto"/>
              <w:left w:val="nil"/>
              <w:bottom w:val="nil"/>
              <w:right w:val="nil"/>
            </w:tcBorders>
            <w:vAlign w:val="center"/>
            <w:hideMark/>
          </w:tcPr>
          <w:p w14:paraId="41504566" w14:textId="77777777" w:rsidR="00505C21" w:rsidRPr="00BE629A" w:rsidRDefault="00505C21" w:rsidP="00A4771D">
            <w:pPr>
              <w:rPr>
                <w:rFonts w:ascii="Arial CE" w:hAnsi="Arial CE"/>
                <w:b/>
                <w:bCs/>
                <w:sz w:val="20"/>
              </w:rPr>
            </w:pPr>
          </w:p>
        </w:tc>
        <w:tc>
          <w:tcPr>
            <w:tcW w:w="1560" w:type="dxa"/>
            <w:tcBorders>
              <w:top w:val="nil"/>
              <w:left w:val="nil"/>
              <w:bottom w:val="nil"/>
              <w:right w:val="single" w:sz="8" w:space="0" w:color="auto"/>
            </w:tcBorders>
            <w:shd w:val="clear" w:color="000000" w:fill="C0C0C0"/>
            <w:noWrap/>
            <w:vAlign w:val="center"/>
            <w:hideMark/>
          </w:tcPr>
          <w:p w14:paraId="3F831E77" w14:textId="77777777" w:rsidR="00505C21" w:rsidRPr="00BE629A" w:rsidRDefault="00505C21" w:rsidP="00A4771D">
            <w:pPr>
              <w:rPr>
                <w:rFonts w:ascii="Arial CE" w:hAnsi="Arial CE"/>
                <w:b/>
                <w:bCs/>
                <w:i/>
                <w:iCs/>
                <w:sz w:val="18"/>
                <w:szCs w:val="18"/>
              </w:rPr>
            </w:pPr>
            <w:r w:rsidRPr="00BE629A">
              <w:rPr>
                <w:rFonts w:ascii="Arial CE" w:hAnsi="Arial CE"/>
                <w:b/>
                <w:bCs/>
                <w:i/>
                <w:iCs/>
                <w:sz w:val="18"/>
                <w:szCs w:val="18"/>
              </w:rPr>
              <w:t> </w:t>
            </w:r>
          </w:p>
        </w:tc>
        <w:tc>
          <w:tcPr>
            <w:tcW w:w="1340" w:type="dxa"/>
            <w:tcBorders>
              <w:top w:val="nil"/>
              <w:left w:val="nil"/>
              <w:bottom w:val="nil"/>
              <w:right w:val="single" w:sz="8" w:space="0" w:color="auto"/>
            </w:tcBorders>
            <w:shd w:val="clear" w:color="000000" w:fill="C0C0C0"/>
            <w:vAlign w:val="center"/>
            <w:hideMark/>
          </w:tcPr>
          <w:p w14:paraId="24348EDA" w14:textId="77777777" w:rsidR="00505C21" w:rsidRPr="00BE629A" w:rsidRDefault="00505C21" w:rsidP="00A4771D">
            <w:pPr>
              <w:jc w:val="center"/>
              <w:rPr>
                <w:rFonts w:ascii="Arial CE" w:hAnsi="Arial CE"/>
                <w:b/>
                <w:bCs/>
                <w:sz w:val="20"/>
              </w:rPr>
            </w:pPr>
            <w:r w:rsidRPr="00BE629A">
              <w:rPr>
                <w:rFonts w:ascii="Arial CE" w:hAnsi="Arial CE"/>
                <w:b/>
                <w:bCs/>
                <w:sz w:val="20"/>
              </w:rPr>
              <w:t> </w:t>
            </w:r>
          </w:p>
        </w:tc>
      </w:tr>
      <w:tr w:rsidR="00505C21" w:rsidRPr="00BE629A" w14:paraId="2B508302" w14:textId="77777777" w:rsidTr="00505C21">
        <w:trPr>
          <w:trHeight w:val="285"/>
          <w:jc w:val="center"/>
        </w:trPr>
        <w:tc>
          <w:tcPr>
            <w:tcW w:w="780" w:type="dxa"/>
            <w:tcBorders>
              <w:top w:val="nil"/>
              <w:left w:val="nil"/>
              <w:bottom w:val="nil"/>
              <w:right w:val="nil"/>
            </w:tcBorders>
            <w:shd w:val="clear" w:color="auto" w:fill="auto"/>
            <w:noWrap/>
            <w:vAlign w:val="bottom"/>
            <w:hideMark/>
          </w:tcPr>
          <w:p w14:paraId="66C58D14" w14:textId="77777777" w:rsidR="00505C21" w:rsidRPr="00BE629A" w:rsidRDefault="00505C21" w:rsidP="00A4771D">
            <w:pPr>
              <w:jc w:val="center"/>
              <w:rPr>
                <w:rFonts w:ascii="Arial CE" w:hAnsi="Arial CE"/>
                <w:sz w:val="22"/>
                <w:szCs w:val="22"/>
              </w:rPr>
            </w:pPr>
            <w:r w:rsidRPr="00BE629A">
              <w:rPr>
                <w:rFonts w:ascii="Arial CE" w:hAnsi="Arial CE"/>
                <w:sz w:val="22"/>
                <w:szCs w:val="22"/>
              </w:rPr>
              <w:t>5</w:t>
            </w:r>
          </w:p>
        </w:tc>
        <w:tc>
          <w:tcPr>
            <w:tcW w:w="4260" w:type="dxa"/>
            <w:tcBorders>
              <w:top w:val="single" w:sz="4" w:space="0" w:color="auto"/>
              <w:left w:val="single" w:sz="8" w:space="0" w:color="auto"/>
              <w:bottom w:val="single" w:sz="4" w:space="0" w:color="auto"/>
              <w:right w:val="single" w:sz="4" w:space="0" w:color="auto"/>
            </w:tcBorders>
            <w:shd w:val="clear" w:color="000000" w:fill="92D050"/>
            <w:noWrap/>
            <w:vAlign w:val="bottom"/>
            <w:hideMark/>
          </w:tcPr>
          <w:p w14:paraId="43C2341F" w14:textId="77777777" w:rsidR="00505C21" w:rsidRPr="00BE629A" w:rsidRDefault="00505C21" w:rsidP="00A4771D">
            <w:pPr>
              <w:rPr>
                <w:rFonts w:ascii="Arial CE" w:hAnsi="Arial CE"/>
                <w:sz w:val="22"/>
                <w:szCs w:val="22"/>
              </w:rPr>
            </w:pPr>
            <w:r w:rsidRPr="00BE629A">
              <w:rPr>
                <w:rFonts w:ascii="Arial CE" w:hAnsi="Arial CE"/>
                <w:sz w:val="22"/>
                <w:szCs w:val="22"/>
              </w:rPr>
              <w:t>Dolnozemská - stromy (ks)</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0C566CC5" w14:textId="77777777" w:rsidR="00505C21" w:rsidRPr="00BE629A" w:rsidRDefault="00505C21" w:rsidP="00A4771D">
            <w:pPr>
              <w:jc w:val="center"/>
              <w:rPr>
                <w:rFonts w:ascii="Arial CE" w:hAnsi="Arial CE"/>
                <w:sz w:val="22"/>
                <w:szCs w:val="22"/>
              </w:rPr>
            </w:pPr>
            <w:r w:rsidRPr="00BE629A">
              <w:rPr>
                <w:rFonts w:ascii="Arial CE" w:hAnsi="Arial CE"/>
                <w:sz w:val="22"/>
                <w:szCs w:val="22"/>
              </w:rPr>
              <w:t>27</w:t>
            </w:r>
          </w:p>
        </w:tc>
        <w:tc>
          <w:tcPr>
            <w:tcW w:w="1400" w:type="dxa"/>
            <w:tcBorders>
              <w:top w:val="nil"/>
              <w:left w:val="nil"/>
              <w:bottom w:val="single" w:sz="4" w:space="0" w:color="auto"/>
              <w:right w:val="single" w:sz="4" w:space="0" w:color="auto"/>
            </w:tcBorders>
            <w:shd w:val="clear" w:color="auto" w:fill="auto"/>
            <w:noWrap/>
            <w:vAlign w:val="bottom"/>
            <w:hideMark/>
          </w:tcPr>
          <w:p w14:paraId="6A977D6F" w14:textId="77777777" w:rsidR="00505C21" w:rsidRPr="00BE629A" w:rsidRDefault="00505C21" w:rsidP="00A4771D">
            <w:pPr>
              <w:jc w:val="center"/>
              <w:rPr>
                <w:rFonts w:ascii="Arial CE" w:hAnsi="Arial CE"/>
                <w:sz w:val="22"/>
                <w:szCs w:val="22"/>
              </w:rPr>
            </w:pPr>
            <w:r w:rsidRPr="00BE629A">
              <w:rPr>
                <w:rFonts w:ascii="Arial CE" w:hAnsi="Arial CE"/>
                <w:sz w:val="22"/>
                <w:szCs w:val="22"/>
              </w:rPr>
              <w:t>82,35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0B3EA2F" w14:textId="77777777" w:rsidR="00505C21" w:rsidRPr="00BE629A" w:rsidRDefault="00505C21" w:rsidP="00A4771D">
            <w:pPr>
              <w:jc w:val="center"/>
              <w:rPr>
                <w:rFonts w:ascii="Arial CE" w:hAnsi="Arial CE"/>
                <w:sz w:val="22"/>
                <w:szCs w:val="22"/>
              </w:rPr>
            </w:pPr>
            <w:r w:rsidRPr="00BE629A">
              <w:rPr>
                <w:rFonts w:ascii="Arial CE" w:hAnsi="Arial CE"/>
                <w:sz w:val="22"/>
                <w:szCs w:val="22"/>
              </w:rPr>
              <w:t>m3</w:t>
            </w:r>
          </w:p>
        </w:tc>
        <w:tc>
          <w:tcPr>
            <w:tcW w:w="1560" w:type="dxa"/>
            <w:tcBorders>
              <w:top w:val="single" w:sz="4" w:space="0" w:color="auto"/>
              <w:left w:val="nil"/>
              <w:bottom w:val="single" w:sz="4" w:space="0" w:color="auto"/>
              <w:right w:val="single" w:sz="4" w:space="0" w:color="auto"/>
            </w:tcBorders>
            <w:shd w:val="clear" w:color="000000" w:fill="FFFF00"/>
            <w:noWrap/>
            <w:vAlign w:val="bottom"/>
          </w:tcPr>
          <w:p w14:paraId="212BE544" w14:textId="77777777" w:rsidR="00505C21" w:rsidRPr="00BE629A" w:rsidRDefault="00505C21" w:rsidP="00A4771D">
            <w:pPr>
              <w:rPr>
                <w:rFonts w:ascii="Arial CE" w:hAnsi="Arial CE"/>
                <w:sz w:val="22"/>
                <w:szCs w:val="22"/>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14:paraId="2C073387" w14:textId="77777777" w:rsidR="00505C21" w:rsidRPr="00BE629A" w:rsidRDefault="00505C21" w:rsidP="00A4771D">
            <w:pPr>
              <w:rPr>
                <w:rFonts w:ascii="Arial CE" w:hAnsi="Arial CE"/>
                <w:sz w:val="22"/>
                <w:szCs w:val="22"/>
              </w:rPr>
            </w:pPr>
          </w:p>
        </w:tc>
      </w:tr>
      <w:tr w:rsidR="00505C21" w:rsidRPr="00BE629A" w14:paraId="17EE32C6" w14:textId="77777777" w:rsidTr="00505C21">
        <w:trPr>
          <w:trHeight w:val="255"/>
          <w:jc w:val="center"/>
        </w:trPr>
        <w:tc>
          <w:tcPr>
            <w:tcW w:w="780" w:type="dxa"/>
            <w:tcBorders>
              <w:top w:val="nil"/>
              <w:left w:val="nil"/>
              <w:bottom w:val="nil"/>
              <w:right w:val="nil"/>
            </w:tcBorders>
            <w:shd w:val="clear" w:color="auto" w:fill="auto"/>
            <w:noWrap/>
            <w:vAlign w:val="bottom"/>
            <w:hideMark/>
          </w:tcPr>
          <w:p w14:paraId="4ABEA9B6" w14:textId="77777777" w:rsidR="00505C21" w:rsidRPr="00BE629A" w:rsidRDefault="00505C21" w:rsidP="00A4771D">
            <w:pPr>
              <w:jc w:val="center"/>
              <w:rPr>
                <w:rFonts w:ascii="Arial CE" w:hAnsi="Arial CE"/>
                <w:sz w:val="22"/>
                <w:szCs w:val="22"/>
              </w:rPr>
            </w:pPr>
            <w:r w:rsidRPr="00BE629A">
              <w:rPr>
                <w:rFonts w:ascii="Arial CE" w:hAnsi="Arial CE"/>
                <w:sz w:val="22"/>
                <w:szCs w:val="22"/>
              </w:rPr>
              <w:t>5</w:t>
            </w:r>
          </w:p>
        </w:tc>
        <w:tc>
          <w:tcPr>
            <w:tcW w:w="4260" w:type="dxa"/>
            <w:tcBorders>
              <w:top w:val="nil"/>
              <w:left w:val="single" w:sz="8" w:space="0" w:color="auto"/>
              <w:bottom w:val="single" w:sz="8" w:space="0" w:color="auto"/>
              <w:right w:val="single" w:sz="4" w:space="0" w:color="auto"/>
            </w:tcBorders>
            <w:shd w:val="clear" w:color="000000" w:fill="92D050"/>
            <w:noWrap/>
            <w:vAlign w:val="bottom"/>
            <w:hideMark/>
          </w:tcPr>
          <w:p w14:paraId="0F81779F" w14:textId="77777777" w:rsidR="00505C21" w:rsidRPr="00BE629A" w:rsidRDefault="00505C21" w:rsidP="00A4771D">
            <w:pPr>
              <w:rPr>
                <w:rFonts w:ascii="Arial CE" w:hAnsi="Arial CE"/>
                <w:sz w:val="22"/>
                <w:szCs w:val="22"/>
              </w:rPr>
            </w:pPr>
            <w:r w:rsidRPr="00BE629A">
              <w:rPr>
                <w:rFonts w:ascii="Arial CE" w:hAnsi="Arial CE"/>
                <w:sz w:val="22"/>
                <w:szCs w:val="22"/>
              </w:rPr>
              <w:t>Dolnozemská - kríky (m)</w:t>
            </w:r>
          </w:p>
        </w:tc>
        <w:tc>
          <w:tcPr>
            <w:tcW w:w="1660" w:type="dxa"/>
            <w:tcBorders>
              <w:top w:val="nil"/>
              <w:left w:val="nil"/>
              <w:bottom w:val="single" w:sz="4" w:space="0" w:color="auto"/>
              <w:right w:val="single" w:sz="4" w:space="0" w:color="auto"/>
            </w:tcBorders>
            <w:shd w:val="clear" w:color="000000" w:fill="FFFFFF"/>
            <w:noWrap/>
            <w:vAlign w:val="bottom"/>
            <w:hideMark/>
          </w:tcPr>
          <w:p w14:paraId="74D6D3B1" w14:textId="77777777" w:rsidR="00505C21" w:rsidRPr="00BE629A" w:rsidRDefault="00505C21" w:rsidP="00A4771D">
            <w:pPr>
              <w:jc w:val="center"/>
              <w:rPr>
                <w:rFonts w:ascii="Arial CE" w:hAnsi="Arial CE"/>
                <w:sz w:val="22"/>
                <w:szCs w:val="22"/>
              </w:rPr>
            </w:pPr>
            <w:r w:rsidRPr="00BE629A">
              <w:rPr>
                <w:rFonts w:ascii="Arial CE" w:hAnsi="Arial CE"/>
                <w:sz w:val="22"/>
                <w:szCs w:val="22"/>
              </w:rPr>
              <w:t>49</w:t>
            </w:r>
          </w:p>
        </w:tc>
        <w:tc>
          <w:tcPr>
            <w:tcW w:w="1400" w:type="dxa"/>
            <w:tcBorders>
              <w:top w:val="nil"/>
              <w:left w:val="nil"/>
              <w:bottom w:val="single" w:sz="4" w:space="0" w:color="auto"/>
              <w:right w:val="single" w:sz="4" w:space="0" w:color="auto"/>
            </w:tcBorders>
            <w:shd w:val="clear" w:color="000000" w:fill="FFFFFF"/>
            <w:noWrap/>
            <w:vAlign w:val="bottom"/>
            <w:hideMark/>
          </w:tcPr>
          <w:p w14:paraId="708431B2" w14:textId="77777777" w:rsidR="00505C21" w:rsidRPr="00BE629A" w:rsidRDefault="00505C21" w:rsidP="00A4771D">
            <w:pPr>
              <w:jc w:val="center"/>
              <w:rPr>
                <w:rFonts w:ascii="Arial CE" w:hAnsi="Arial CE"/>
                <w:sz w:val="22"/>
                <w:szCs w:val="22"/>
              </w:rPr>
            </w:pPr>
            <w:r w:rsidRPr="00BE629A">
              <w:rPr>
                <w:rFonts w:ascii="Arial CE" w:hAnsi="Arial CE"/>
                <w:sz w:val="22"/>
                <w:szCs w:val="22"/>
              </w:rPr>
              <w:t>89,67</w:t>
            </w:r>
          </w:p>
        </w:tc>
        <w:tc>
          <w:tcPr>
            <w:tcW w:w="1260" w:type="dxa"/>
            <w:tcBorders>
              <w:top w:val="nil"/>
              <w:left w:val="nil"/>
              <w:bottom w:val="single" w:sz="4" w:space="0" w:color="auto"/>
              <w:right w:val="single" w:sz="4" w:space="0" w:color="auto"/>
            </w:tcBorders>
            <w:shd w:val="clear" w:color="000000" w:fill="FFFFFF"/>
            <w:noWrap/>
            <w:vAlign w:val="bottom"/>
            <w:hideMark/>
          </w:tcPr>
          <w:p w14:paraId="1A73785F" w14:textId="77777777" w:rsidR="00505C21" w:rsidRPr="00BE629A" w:rsidRDefault="00505C21" w:rsidP="00A4771D">
            <w:pPr>
              <w:jc w:val="center"/>
              <w:rPr>
                <w:rFonts w:ascii="Arial CE" w:hAnsi="Arial CE"/>
                <w:sz w:val="22"/>
                <w:szCs w:val="22"/>
              </w:rPr>
            </w:pPr>
            <w:r w:rsidRPr="00BE629A">
              <w:rPr>
                <w:rFonts w:ascii="Arial CE" w:hAnsi="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ADD8DFB" w14:textId="77777777" w:rsidR="00505C21" w:rsidRPr="00BE629A" w:rsidRDefault="00505C21" w:rsidP="00A4771D">
            <w:pPr>
              <w:rPr>
                <w:rFonts w:ascii="Arial CE" w:hAnsi="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009CBC3D" w14:textId="77777777" w:rsidR="00505C21" w:rsidRPr="00BE629A" w:rsidRDefault="00505C21" w:rsidP="00A4771D">
            <w:pPr>
              <w:rPr>
                <w:rFonts w:ascii="Arial CE" w:hAnsi="Arial CE"/>
                <w:sz w:val="22"/>
                <w:szCs w:val="22"/>
              </w:rPr>
            </w:pPr>
          </w:p>
        </w:tc>
      </w:tr>
      <w:tr w:rsidR="00505C21" w:rsidRPr="00BE629A" w14:paraId="13127588" w14:textId="77777777" w:rsidTr="00A4771D">
        <w:trPr>
          <w:trHeight w:val="285"/>
          <w:jc w:val="center"/>
        </w:trPr>
        <w:tc>
          <w:tcPr>
            <w:tcW w:w="780" w:type="dxa"/>
            <w:tcBorders>
              <w:top w:val="nil"/>
              <w:left w:val="nil"/>
              <w:bottom w:val="nil"/>
              <w:right w:val="nil"/>
            </w:tcBorders>
            <w:shd w:val="clear" w:color="auto" w:fill="auto"/>
            <w:noWrap/>
            <w:vAlign w:val="bottom"/>
            <w:hideMark/>
          </w:tcPr>
          <w:p w14:paraId="281E9BC4"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4" w:space="0" w:color="auto"/>
              <w:right w:val="single" w:sz="4" w:space="0" w:color="auto"/>
            </w:tcBorders>
            <w:shd w:val="clear" w:color="000000" w:fill="92D050"/>
            <w:noWrap/>
            <w:vAlign w:val="bottom"/>
            <w:hideMark/>
          </w:tcPr>
          <w:p w14:paraId="394A7845" w14:textId="77777777" w:rsidR="00505C21" w:rsidRPr="00BE629A" w:rsidRDefault="00505C21" w:rsidP="00A4771D">
            <w:pPr>
              <w:rPr>
                <w:rFonts w:ascii="Arial CE" w:hAnsi="Arial CE"/>
                <w:sz w:val="22"/>
                <w:szCs w:val="22"/>
              </w:rPr>
            </w:pPr>
            <w:r w:rsidRPr="00BE629A">
              <w:rPr>
                <w:rFonts w:ascii="Arial CE" w:hAnsi="Arial CE"/>
                <w:sz w:val="22"/>
                <w:szCs w:val="22"/>
              </w:rPr>
              <w:t xml:space="preserve">objem vody na jeden strom alebo na 2 m2 </w:t>
            </w:r>
          </w:p>
        </w:tc>
        <w:tc>
          <w:tcPr>
            <w:tcW w:w="1660" w:type="dxa"/>
            <w:tcBorders>
              <w:top w:val="nil"/>
              <w:left w:val="nil"/>
              <w:bottom w:val="single" w:sz="4" w:space="0" w:color="auto"/>
              <w:right w:val="single" w:sz="4" w:space="0" w:color="auto"/>
            </w:tcBorders>
            <w:shd w:val="clear" w:color="000000" w:fill="FFFFFF"/>
            <w:noWrap/>
            <w:vAlign w:val="center"/>
            <w:hideMark/>
          </w:tcPr>
          <w:p w14:paraId="78F4CAE3" w14:textId="77777777" w:rsidR="00505C21" w:rsidRPr="00BE629A" w:rsidRDefault="00505C21" w:rsidP="00A4771D">
            <w:pPr>
              <w:jc w:val="center"/>
              <w:rPr>
                <w:rFonts w:ascii="Arial CE" w:hAnsi="Arial CE"/>
                <w:sz w:val="22"/>
                <w:szCs w:val="22"/>
              </w:rPr>
            </w:pPr>
            <w:r w:rsidRPr="00BE629A">
              <w:rPr>
                <w:rFonts w:ascii="Arial CE" w:hAnsi="Arial CE"/>
                <w:sz w:val="22"/>
                <w:szCs w:val="22"/>
              </w:rPr>
              <w:t>cca 50 L</w:t>
            </w:r>
          </w:p>
        </w:tc>
        <w:tc>
          <w:tcPr>
            <w:tcW w:w="1400" w:type="dxa"/>
            <w:tcBorders>
              <w:top w:val="nil"/>
              <w:left w:val="nil"/>
              <w:bottom w:val="single" w:sz="4" w:space="0" w:color="auto"/>
              <w:right w:val="single" w:sz="4" w:space="0" w:color="auto"/>
            </w:tcBorders>
            <w:shd w:val="clear" w:color="000000" w:fill="FFFFFF"/>
            <w:noWrap/>
            <w:vAlign w:val="center"/>
            <w:hideMark/>
          </w:tcPr>
          <w:p w14:paraId="62186A7D"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260" w:type="dxa"/>
            <w:tcBorders>
              <w:top w:val="nil"/>
              <w:left w:val="nil"/>
              <w:bottom w:val="single" w:sz="4" w:space="0" w:color="auto"/>
              <w:right w:val="single" w:sz="4" w:space="0" w:color="auto"/>
            </w:tcBorders>
            <w:shd w:val="clear" w:color="000000" w:fill="FFFFFF"/>
            <w:noWrap/>
            <w:vAlign w:val="center"/>
            <w:hideMark/>
          </w:tcPr>
          <w:p w14:paraId="5DBA1958"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560" w:type="dxa"/>
            <w:tcBorders>
              <w:top w:val="nil"/>
              <w:left w:val="nil"/>
              <w:bottom w:val="single" w:sz="4" w:space="0" w:color="auto"/>
              <w:right w:val="single" w:sz="4" w:space="0" w:color="auto"/>
              <w:tr2bl w:val="single" w:sz="4" w:space="0" w:color="auto"/>
            </w:tcBorders>
            <w:shd w:val="clear" w:color="000000" w:fill="FFFFFF"/>
            <w:noWrap/>
            <w:vAlign w:val="bottom"/>
            <w:hideMark/>
          </w:tcPr>
          <w:p w14:paraId="476B404D"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340" w:type="dxa"/>
            <w:tcBorders>
              <w:top w:val="nil"/>
              <w:left w:val="nil"/>
              <w:bottom w:val="single" w:sz="4" w:space="0" w:color="auto"/>
              <w:right w:val="single" w:sz="8" w:space="0" w:color="auto"/>
              <w:tr2bl w:val="single" w:sz="4" w:space="0" w:color="auto"/>
            </w:tcBorders>
            <w:shd w:val="clear" w:color="000000" w:fill="FFFFFF"/>
            <w:noWrap/>
            <w:vAlign w:val="bottom"/>
            <w:hideMark/>
          </w:tcPr>
          <w:p w14:paraId="788EA30F"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r>
      <w:tr w:rsidR="00505C21" w:rsidRPr="00BE629A" w14:paraId="0C61D47D" w14:textId="77777777" w:rsidTr="00A4771D">
        <w:trPr>
          <w:trHeight w:val="285"/>
          <w:jc w:val="center"/>
        </w:trPr>
        <w:tc>
          <w:tcPr>
            <w:tcW w:w="780" w:type="dxa"/>
            <w:tcBorders>
              <w:top w:val="nil"/>
              <w:left w:val="nil"/>
              <w:bottom w:val="nil"/>
              <w:right w:val="nil"/>
            </w:tcBorders>
            <w:shd w:val="clear" w:color="auto" w:fill="auto"/>
            <w:noWrap/>
            <w:vAlign w:val="bottom"/>
            <w:hideMark/>
          </w:tcPr>
          <w:p w14:paraId="46339848"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4" w:space="0" w:color="auto"/>
              <w:right w:val="single" w:sz="4" w:space="0" w:color="auto"/>
            </w:tcBorders>
            <w:shd w:val="clear" w:color="000000" w:fill="92D050"/>
            <w:noWrap/>
            <w:vAlign w:val="bottom"/>
            <w:hideMark/>
          </w:tcPr>
          <w:p w14:paraId="4465CCA3" w14:textId="77777777" w:rsidR="00505C21" w:rsidRPr="00BE629A" w:rsidRDefault="00505C21" w:rsidP="00A4771D">
            <w:pPr>
              <w:rPr>
                <w:rFonts w:ascii="Arial CE" w:hAnsi="Arial CE"/>
                <w:sz w:val="22"/>
                <w:szCs w:val="22"/>
              </w:rPr>
            </w:pPr>
            <w:r w:rsidRPr="00BE629A">
              <w:rPr>
                <w:rFonts w:ascii="Arial CE" w:hAnsi="Arial CE"/>
                <w:sz w:val="22"/>
                <w:szCs w:val="22"/>
              </w:rPr>
              <w:t>objem vody na jeden m dĺžky krov</w:t>
            </w:r>
          </w:p>
        </w:tc>
        <w:tc>
          <w:tcPr>
            <w:tcW w:w="1660" w:type="dxa"/>
            <w:tcBorders>
              <w:top w:val="nil"/>
              <w:left w:val="nil"/>
              <w:bottom w:val="single" w:sz="4" w:space="0" w:color="auto"/>
              <w:right w:val="single" w:sz="4" w:space="0" w:color="auto"/>
            </w:tcBorders>
            <w:shd w:val="clear" w:color="000000" w:fill="FFFFFF"/>
            <w:noWrap/>
            <w:vAlign w:val="center"/>
            <w:hideMark/>
          </w:tcPr>
          <w:p w14:paraId="106851D3" w14:textId="77777777" w:rsidR="00505C21" w:rsidRPr="00BE629A" w:rsidRDefault="00505C21" w:rsidP="00A4771D">
            <w:pPr>
              <w:jc w:val="center"/>
              <w:rPr>
                <w:rFonts w:ascii="Arial CE" w:hAnsi="Arial CE"/>
                <w:sz w:val="22"/>
                <w:szCs w:val="22"/>
              </w:rPr>
            </w:pPr>
            <w:r w:rsidRPr="00BE629A">
              <w:rPr>
                <w:rFonts w:ascii="Arial CE" w:hAnsi="Arial CE"/>
                <w:sz w:val="22"/>
                <w:szCs w:val="22"/>
              </w:rPr>
              <w:t>cca 30 L</w:t>
            </w:r>
          </w:p>
        </w:tc>
        <w:tc>
          <w:tcPr>
            <w:tcW w:w="1400" w:type="dxa"/>
            <w:tcBorders>
              <w:top w:val="nil"/>
              <w:left w:val="nil"/>
              <w:bottom w:val="single" w:sz="4" w:space="0" w:color="auto"/>
              <w:right w:val="single" w:sz="4" w:space="0" w:color="auto"/>
            </w:tcBorders>
            <w:shd w:val="clear" w:color="000000" w:fill="FFFFFF"/>
            <w:noWrap/>
            <w:vAlign w:val="center"/>
            <w:hideMark/>
          </w:tcPr>
          <w:p w14:paraId="0D17BF82"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260" w:type="dxa"/>
            <w:tcBorders>
              <w:top w:val="nil"/>
              <w:left w:val="nil"/>
              <w:bottom w:val="single" w:sz="4" w:space="0" w:color="auto"/>
              <w:right w:val="single" w:sz="4" w:space="0" w:color="auto"/>
            </w:tcBorders>
            <w:shd w:val="clear" w:color="000000" w:fill="FFFFFF"/>
            <w:noWrap/>
            <w:vAlign w:val="center"/>
            <w:hideMark/>
          </w:tcPr>
          <w:p w14:paraId="631A8603"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560" w:type="dxa"/>
            <w:tcBorders>
              <w:top w:val="nil"/>
              <w:left w:val="nil"/>
              <w:bottom w:val="single" w:sz="4" w:space="0" w:color="auto"/>
              <w:right w:val="single" w:sz="4" w:space="0" w:color="auto"/>
            </w:tcBorders>
            <w:shd w:val="clear" w:color="000000" w:fill="FFFFFF"/>
            <w:noWrap/>
            <w:vAlign w:val="bottom"/>
            <w:hideMark/>
          </w:tcPr>
          <w:p w14:paraId="0B940C3E"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340" w:type="dxa"/>
            <w:tcBorders>
              <w:top w:val="nil"/>
              <w:left w:val="nil"/>
              <w:bottom w:val="single" w:sz="4" w:space="0" w:color="auto"/>
              <w:right w:val="single" w:sz="8" w:space="0" w:color="auto"/>
            </w:tcBorders>
            <w:shd w:val="clear" w:color="000000" w:fill="FFFFFF"/>
            <w:noWrap/>
            <w:vAlign w:val="bottom"/>
            <w:hideMark/>
          </w:tcPr>
          <w:p w14:paraId="49A65042"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r>
      <w:tr w:rsidR="00505C21" w:rsidRPr="00BE629A" w14:paraId="122A70E0" w14:textId="77777777" w:rsidTr="00A4771D">
        <w:trPr>
          <w:trHeight w:val="285"/>
          <w:jc w:val="center"/>
        </w:trPr>
        <w:tc>
          <w:tcPr>
            <w:tcW w:w="780" w:type="dxa"/>
            <w:tcBorders>
              <w:top w:val="nil"/>
              <w:left w:val="nil"/>
              <w:bottom w:val="nil"/>
              <w:right w:val="nil"/>
            </w:tcBorders>
            <w:shd w:val="clear" w:color="auto" w:fill="auto"/>
            <w:noWrap/>
            <w:vAlign w:val="bottom"/>
            <w:hideMark/>
          </w:tcPr>
          <w:p w14:paraId="20217117"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4" w:space="0" w:color="auto"/>
              <w:right w:val="single" w:sz="4" w:space="0" w:color="auto"/>
            </w:tcBorders>
            <w:shd w:val="clear" w:color="000000" w:fill="92D050"/>
            <w:noWrap/>
            <w:vAlign w:val="bottom"/>
            <w:hideMark/>
          </w:tcPr>
          <w:p w14:paraId="3DFC433E" w14:textId="77777777" w:rsidR="00505C21" w:rsidRPr="00BE629A" w:rsidRDefault="00505C21" w:rsidP="00A4771D">
            <w:pPr>
              <w:rPr>
                <w:rFonts w:ascii="Arial CE" w:hAnsi="Arial CE"/>
                <w:sz w:val="22"/>
                <w:szCs w:val="22"/>
              </w:rPr>
            </w:pPr>
            <w:r w:rsidRPr="00BE629A">
              <w:rPr>
                <w:rFonts w:ascii="Arial CE" w:hAnsi="Arial CE"/>
                <w:sz w:val="22"/>
                <w:szCs w:val="22"/>
              </w:rPr>
              <w:t xml:space="preserve">počet dní za obdobie </w:t>
            </w:r>
          </w:p>
        </w:tc>
        <w:tc>
          <w:tcPr>
            <w:tcW w:w="1660" w:type="dxa"/>
            <w:tcBorders>
              <w:top w:val="nil"/>
              <w:left w:val="nil"/>
              <w:bottom w:val="single" w:sz="4" w:space="0" w:color="auto"/>
              <w:right w:val="single" w:sz="4" w:space="0" w:color="auto"/>
            </w:tcBorders>
            <w:shd w:val="clear" w:color="000000" w:fill="FFFFFF"/>
            <w:noWrap/>
            <w:vAlign w:val="bottom"/>
            <w:hideMark/>
          </w:tcPr>
          <w:p w14:paraId="11AC6ABB" w14:textId="77777777" w:rsidR="00505C21" w:rsidRPr="00BE629A" w:rsidRDefault="00505C21" w:rsidP="00A4771D">
            <w:pPr>
              <w:jc w:val="center"/>
              <w:rPr>
                <w:rFonts w:ascii="Arial CE" w:hAnsi="Arial CE"/>
                <w:sz w:val="22"/>
                <w:szCs w:val="22"/>
              </w:rPr>
            </w:pPr>
            <w:r w:rsidRPr="00BE629A">
              <w:rPr>
                <w:rFonts w:ascii="Arial CE" w:hAnsi="Arial CE"/>
                <w:sz w:val="22"/>
                <w:szCs w:val="22"/>
              </w:rPr>
              <w:t>61</w:t>
            </w:r>
          </w:p>
        </w:tc>
        <w:tc>
          <w:tcPr>
            <w:tcW w:w="1400" w:type="dxa"/>
            <w:tcBorders>
              <w:top w:val="nil"/>
              <w:left w:val="nil"/>
              <w:bottom w:val="single" w:sz="4" w:space="0" w:color="auto"/>
              <w:right w:val="single" w:sz="4" w:space="0" w:color="auto"/>
            </w:tcBorders>
            <w:shd w:val="clear" w:color="000000" w:fill="FFFFFF"/>
            <w:noWrap/>
            <w:vAlign w:val="bottom"/>
            <w:hideMark/>
          </w:tcPr>
          <w:p w14:paraId="1E874D2B"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260" w:type="dxa"/>
            <w:tcBorders>
              <w:top w:val="nil"/>
              <w:left w:val="nil"/>
              <w:bottom w:val="single" w:sz="4" w:space="0" w:color="auto"/>
              <w:right w:val="single" w:sz="4" w:space="0" w:color="auto"/>
            </w:tcBorders>
            <w:shd w:val="clear" w:color="000000" w:fill="FFFFFF"/>
            <w:noWrap/>
            <w:vAlign w:val="bottom"/>
            <w:hideMark/>
          </w:tcPr>
          <w:p w14:paraId="47A83E2A"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560" w:type="dxa"/>
            <w:tcBorders>
              <w:top w:val="nil"/>
              <w:left w:val="nil"/>
              <w:bottom w:val="single" w:sz="4" w:space="0" w:color="auto"/>
              <w:right w:val="single" w:sz="4" w:space="0" w:color="auto"/>
            </w:tcBorders>
            <w:shd w:val="clear" w:color="000000" w:fill="FFFFFF"/>
            <w:noWrap/>
            <w:vAlign w:val="bottom"/>
            <w:hideMark/>
          </w:tcPr>
          <w:p w14:paraId="1C65BF68"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340" w:type="dxa"/>
            <w:tcBorders>
              <w:top w:val="nil"/>
              <w:left w:val="nil"/>
              <w:bottom w:val="single" w:sz="4" w:space="0" w:color="auto"/>
              <w:right w:val="single" w:sz="8" w:space="0" w:color="auto"/>
            </w:tcBorders>
            <w:shd w:val="clear" w:color="000000" w:fill="FFFFFF"/>
            <w:noWrap/>
            <w:vAlign w:val="bottom"/>
            <w:hideMark/>
          </w:tcPr>
          <w:p w14:paraId="066CACB6"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r>
      <w:tr w:rsidR="00505C21" w:rsidRPr="00BE629A" w14:paraId="7DDF60AE" w14:textId="77777777" w:rsidTr="00A4771D">
        <w:trPr>
          <w:trHeight w:val="315"/>
          <w:jc w:val="center"/>
        </w:trPr>
        <w:tc>
          <w:tcPr>
            <w:tcW w:w="780" w:type="dxa"/>
            <w:tcBorders>
              <w:top w:val="nil"/>
              <w:left w:val="nil"/>
              <w:bottom w:val="nil"/>
              <w:right w:val="nil"/>
            </w:tcBorders>
            <w:shd w:val="clear" w:color="auto" w:fill="auto"/>
            <w:noWrap/>
            <w:vAlign w:val="bottom"/>
            <w:hideMark/>
          </w:tcPr>
          <w:p w14:paraId="0139020B"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8" w:space="0" w:color="auto"/>
              <w:right w:val="single" w:sz="4" w:space="0" w:color="auto"/>
            </w:tcBorders>
            <w:shd w:val="clear" w:color="000000" w:fill="92D050"/>
            <w:noWrap/>
            <w:vAlign w:val="bottom"/>
            <w:hideMark/>
          </w:tcPr>
          <w:p w14:paraId="03100A1C"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660" w:type="dxa"/>
            <w:tcBorders>
              <w:top w:val="nil"/>
              <w:left w:val="single" w:sz="8" w:space="0" w:color="auto"/>
              <w:bottom w:val="single" w:sz="8" w:space="0" w:color="auto"/>
              <w:right w:val="single" w:sz="4" w:space="0" w:color="auto"/>
            </w:tcBorders>
            <w:shd w:val="clear" w:color="000000" w:fill="92D050"/>
            <w:noWrap/>
            <w:vAlign w:val="bottom"/>
            <w:hideMark/>
          </w:tcPr>
          <w:p w14:paraId="19608ACC" w14:textId="77777777" w:rsidR="00505C21" w:rsidRPr="00BE629A" w:rsidRDefault="00505C21" w:rsidP="00A4771D">
            <w:pPr>
              <w:rPr>
                <w:rFonts w:ascii="Arial CE" w:hAnsi="Arial CE"/>
                <w:sz w:val="22"/>
                <w:szCs w:val="22"/>
              </w:rPr>
            </w:pPr>
            <w:r w:rsidRPr="00BE629A">
              <w:rPr>
                <w:rFonts w:ascii="Arial CE" w:hAnsi="Arial CE"/>
                <w:sz w:val="22"/>
                <w:szCs w:val="22"/>
              </w:rPr>
              <w:t>SPOLU</w:t>
            </w:r>
          </w:p>
        </w:tc>
        <w:tc>
          <w:tcPr>
            <w:tcW w:w="1400" w:type="dxa"/>
            <w:tcBorders>
              <w:top w:val="nil"/>
              <w:left w:val="nil"/>
              <w:bottom w:val="single" w:sz="8" w:space="0" w:color="auto"/>
              <w:right w:val="single" w:sz="8" w:space="0" w:color="auto"/>
            </w:tcBorders>
            <w:shd w:val="clear" w:color="000000" w:fill="FFFFFF"/>
            <w:noWrap/>
            <w:vAlign w:val="bottom"/>
            <w:hideMark/>
          </w:tcPr>
          <w:p w14:paraId="27B9830C" w14:textId="77777777" w:rsidR="00505C21" w:rsidRPr="00BE629A" w:rsidRDefault="00505C21" w:rsidP="00A4771D">
            <w:pPr>
              <w:jc w:val="right"/>
              <w:rPr>
                <w:rFonts w:ascii="Arial CE" w:hAnsi="Arial CE"/>
                <w:b/>
                <w:bCs/>
                <w:sz w:val="22"/>
                <w:szCs w:val="22"/>
              </w:rPr>
            </w:pPr>
            <w:r w:rsidRPr="00BE629A">
              <w:rPr>
                <w:rFonts w:ascii="Arial CE" w:hAnsi="Arial CE"/>
                <w:b/>
                <w:bCs/>
                <w:sz w:val="22"/>
                <w:szCs w:val="22"/>
              </w:rPr>
              <w:t>172,02</w:t>
            </w:r>
          </w:p>
        </w:tc>
        <w:tc>
          <w:tcPr>
            <w:tcW w:w="1260" w:type="dxa"/>
            <w:tcBorders>
              <w:top w:val="nil"/>
              <w:left w:val="single" w:sz="4" w:space="0" w:color="auto"/>
              <w:bottom w:val="single" w:sz="8" w:space="0" w:color="auto"/>
              <w:right w:val="single" w:sz="4" w:space="0" w:color="auto"/>
            </w:tcBorders>
            <w:shd w:val="clear" w:color="000000" w:fill="FFFFFF"/>
            <w:noWrap/>
            <w:vAlign w:val="bottom"/>
            <w:hideMark/>
          </w:tcPr>
          <w:p w14:paraId="12E520C4"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560" w:type="dxa"/>
            <w:tcBorders>
              <w:top w:val="nil"/>
              <w:left w:val="single" w:sz="8" w:space="0" w:color="auto"/>
              <w:bottom w:val="single" w:sz="8" w:space="0" w:color="auto"/>
              <w:right w:val="single" w:sz="4" w:space="0" w:color="auto"/>
            </w:tcBorders>
            <w:shd w:val="clear" w:color="000000" w:fill="92D050"/>
            <w:noWrap/>
            <w:vAlign w:val="bottom"/>
            <w:hideMark/>
          </w:tcPr>
          <w:p w14:paraId="7B26C046" w14:textId="77777777" w:rsidR="00505C21" w:rsidRPr="00BE629A" w:rsidRDefault="00505C21" w:rsidP="00A4771D">
            <w:pPr>
              <w:rPr>
                <w:rFonts w:ascii="Arial CE" w:hAnsi="Arial CE"/>
                <w:sz w:val="22"/>
                <w:szCs w:val="22"/>
              </w:rPr>
            </w:pPr>
            <w:r w:rsidRPr="00BE629A">
              <w:rPr>
                <w:rFonts w:ascii="Arial CE" w:hAnsi="Arial CE"/>
                <w:sz w:val="22"/>
                <w:szCs w:val="22"/>
              </w:rPr>
              <w:t>SPOLU</w:t>
            </w:r>
          </w:p>
        </w:tc>
        <w:tc>
          <w:tcPr>
            <w:tcW w:w="1340" w:type="dxa"/>
            <w:tcBorders>
              <w:top w:val="nil"/>
              <w:left w:val="nil"/>
              <w:bottom w:val="single" w:sz="8" w:space="0" w:color="auto"/>
              <w:right w:val="single" w:sz="8" w:space="0" w:color="auto"/>
            </w:tcBorders>
            <w:shd w:val="clear" w:color="000000" w:fill="FFFFFF"/>
            <w:noWrap/>
            <w:vAlign w:val="bottom"/>
            <w:hideMark/>
          </w:tcPr>
          <w:p w14:paraId="18AB476A" w14:textId="77777777" w:rsidR="00505C21" w:rsidRPr="00BE629A" w:rsidRDefault="00505C21" w:rsidP="00A4771D">
            <w:pPr>
              <w:jc w:val="right"/>
              <w:rPr>
                <w:rFonts w:ascii="Arial CE" w:hAnsi="Arial CE"/>
                <w:b/>
                <w:bCs/>
                <w:sz w:val="22"/>
                <w:szCs w:val="22"/>
              </w:rPr>
            </w:pPr>
          </w:p>
        </w:tc>
      </w:tr>
    </w:tbl>
    <w:p w14:paraId="4D3E5120" w14:textId="77777777" w:rsidR="00822975" w:rsidRDefault="00822975" w:rsidP="00822975">
      <w:pPr>
        <w:rPr>
          <w:rFonts w:ascii="Times New Roman" w:hAnsi="Times New Roman"/>
        </w:rPr>
        <w:sectPr w:rsidR="00822975" w:rsidSect="002D25B8">
          <w:pgSz w:w="16838" w:h="11906" w:orient="landscape"/>
          <w:pgMar w:top="1417" w:right="568" w:bottom="1417" w:left="993" w:header="708" w:footer="708" w:gutter="0"/>
          <w:cols w:space="708"/>
          <w:docGrid w:linePitch="360"/>
        </w:sectPr>
      </w:pPr>
    </w:p>
    <w:p w14:paraId="2337CFEB" w14:textId="77777777" w:rsidR="00AE0AAE" w:rsidRDefault="00AE0AAE" w:rsidP="00AE0AAE">
      <w:pPr>
        <w:pBdr>
          <w:bottom w:val="single" w:sz="12" w:space="1" w:color="auto"/>
        </w:pBdr>
      </w:pPr>
    </w:p>
    <w:p w14:paraId="2F3026C4" w14:textId="77777777" w:rsidR="00AE0AAE" w:rsidRDefault="00AE0AAE"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238B3" w14:textId="77777777" w:rsidR="009A1CC9" w:rsidRDefault="009A1CC9">
      <w:r>
        <w:separator/>
      </w:r>
    </w:p>
  </w:endnote>
  <w:endnote w:type="continuationSeparator" w:id="0">
    <w:p w14:paraId="48C5B401" w14:textId="77777777" w:rsidR="009A1CC9" w:rsidRDefault="009A1CC9">
      <w:r>
        <w:continuationSeparator/>
      </w:r>
    </w:p>
  </w:endnote>
  <w:endnote w:type="continuationNotice" w:id="1">
    <w:p w14:paraId="444A7546" w14:textId="77777777" w:rsidR="009A1CC9" w:rsidRDefault="009A1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0258B8" w:rsidRDefault="000258B8">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BC0939" w:rsidRPr="00BC0939">
                            <w:rPr>
                              <w:rStyle w:val="Headerorfooter105pt"/>
                              <w:rFonts w:eastAsia="Courier New"/>
                              <w:noProof/>
                            </w:rPr>
                            <w:t>4</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" filled="f" stroked="f">
              <v:textbox style="mso-fit-shape-to-text:t" inset="0,0,0,0">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BC0939" w:rsidRPr="00BC0939">
                      <w:rPr>
                        <w:rStyle w:val="Headerorfooter105pt"/>
                        <w:rFonts w:eastAsia="Courier New"/>
                        <w:noProof/>
                      </w:rPr>
                      <w:t>4</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0258B8" w:rsidRDefault="000258B8">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ceV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wg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M3hx5W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EE2AC" w14:textId="77777777" w:rsidR="009A1CC9" w:rsidRDefault="009A1CC9">
      <w:r>
        <w:separator/>
      </w:r>
    </w:p>
  </w:footnote>
  <w:footnote w:type="continuationSeparator" w:id="0">
    <w:p w14:paraId="3F12CD73" w14:textId="77777777" w:rsidR="009A1CC9" w:rsidRDefault="009A1CC9">
      <w:r>
        <w:continuationSeparator/>
      </w:r>
    </w:p>
  </w:footnote>
  <w:footnote w:type="continuationNotice" w:id="1">
    <w:p w14:paraId="44BF66EB" w14:textId="77777777" w:rsidR="009A1CC9" w:rsidRDefault="009A1CC9"/>
  </w:footnote>
  <w:footnote w:id="2">
    <w:p w14:paraId="67FBD94D" w14:textId="77777777" w:rsidR="000258B8" w:rsidRDefault="000258B8" w:rsidP="003B7C89">
      <w:pPr>
        <w:pStyle w:val="Textpoznmkypodiarou"/>
      </w:pPr>
      <w:r>
        <w:rPr>
          <w:rStyle w:val="Odkaznapoznmkupodiarou"/>
        </w:rPr>
        <w:footnoteRef/>
      </w:r>
      <w:r>
        <w:t xml:space="preserve"> Možnosť záznamu spustenej/zdvihnutej kefy</w:t>
      </w:r>
    </w:p>
  </w:footnote>
  <w:footnote w:id="3">
    <w:p w14:paraId="43CC470C" w14:textId="77777777" w:rsidR="000258B8" w:rsidRDefault="000258B8" w:rsidP="003B7C89">
      <w:pPr>
        <w:pStyle w:val="Textpoznmkypodiarou"/>
      </w:pPr>
      <w:r>
        <w:rPr>
          <w:rStyle w:val="Odkaznapoznmkupodiarou"/>
        </w:rPr>
        <w:footnoteRef/>
      </w:r>
      <w:r>
        <w:t xml:space="preserve"> Možnosť záznamu spustenej/zdvihnutej kefy</w:t>
      </w:r>
    </w:p>
  </w:footnote>
  <w:footnote w:id="4">
    <w:p w14:paraId="0ECE7CAA" w14:textId="77777777" w:rsidR="000258B8" w:rsidRDefault="000258B8"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0258B8" w:rsidRDefault="000258B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2FF"/>
    <w:rsid w:val="0006293F"/>
    <w:rsid w:val="00063218"/>
    <w:rsid w:val="000D6989"/>
    <w:rsid w:val="000E6DAC"/>
    <w:rsid w:val="001105E2"/>
    <w:rsid w:val="001143F6"/>
    <w:rsid w:val="00116FA4"/>
    <w:rsid w:val="001250BF"/>
    <w:rsid w:val="001419A3"/>
    <w:rsid w:val="00165068"/>
    <w:rsid w:val="00173FF7"/>
    <w:rsid w:val="0017467E"/>
    <w:rsid w:val="0017643A"/>
    <w:rsid w:val="00182097"/>
    <w:rsid w:val="0019239F"/>
    <w:rsid w:val="001A5D93"/>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14F3"/>
    <w:rsid w:val="00585A6A"/>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750F8"/>
    <w:rsid w:val="009A1CC9"/>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0939"/>
    <w:rsid w:val="00BC3601"/>
    <w:rsid w:val="00BC4B24"/>
    <w:rsid w:val="00BD3720"/>
    <w:rsid w:val="00BD3921"/>
    <w:rsid w:val="00BD7645"/>
    <w:rsid w:val="00BE2C1A"/>
    <w:rsid w:val="00BF1499"/>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062A6"/>
    <w:rsid w:val="00D17897"/>
    <w:rsid w:val="00D22335"/>
    <w:rsid w:val="00D24E02"/>
    <w:rsid w:val="00D27911"/>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apy.bratislava.sk/" TargetMode="Externa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CE237-A31E-4969-8057-2301B33DE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10921</Words>
  <Characters>62253</Characters>
  <Application>Microsoft Office Word</Application>
  <DocSecurity>0</DocSecurity>
  <Lines>518</Lines>
  <Paragraphs>146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3</cp:revision>
  <dcterms:created xsi:type="dcterms:W3CDTF">2019-05-26T10:55:00Z</dcterms:created>
  <dcterms:modified xsi:type="dcterms:W3CDTF">2019-05-31T15:51:00Z</dcterms:modified>
</cp:coreProperties>
</file>